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7D97DF" w14:textId="04B57841"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ins w:id="0" w:author="Jadwiga Długajczyk" w:date="2021-11-12T12:15:00Z">
        <w:r w:rsidR="00B069E5">
          <w:rPr>
            <w:rFonts w:ascii="Cambria" w:hAnsi="Cambria" w:cs="Arial"/>
            <w:b/>
            <w:bCs/>
            <w:sz w:val="22"/>
            <w:szCs w:val="22"/>
          </w:rPr>
          <w:t xml:space="preserve"> ZG.270.2</w:t>
        </w:r>
        <w:r w:rsidR="00BD070C">
          <w:rPr>
            <w:rFonts w:ascii="Cambria" w:hAnsi="Cambria" w:cs="Arial"/>
            <w:b/>
            <w:bCs/>
            <w:sz w:val="22"/>
            <w:szCs w:val="22"/>
          </w:rPr>
          <w:t>.202</w:t>
        </w:r>
      </w:ins>
      <w:ins w:id="1" w:author="Jadwiga Długajczyk" w:date="2022-01-14T19:56:00Z">
        <w:r w:rsidR="00917A41">
          <w:rPr>
            <w:rFonts w:ascii="Cambria" w:hAnsi="Cambria" w:cs="Arial"/>
            <w:b/>
            <w:bCs/>
            <w:sz w:val="22"/>
            <w:szCs w:val="22"/>
          </w:rPr>
          <w:t>2</w:t>
        </w:r>
      </w:ins>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pacing w:before="120"/>
        <w:rPr>
          <w:rFonts w:ascii="Cambria" w:hAnsi="Cambria" w:cs="Arial"/>
          <w:b/>
          <w:sz w:val="22"/>
          <w:szCs w:val="22"/>
        </w:rPr>
      </w:pPr>
    </w:p>
    <w:p w14:paraId="42FFA442" w14:textId="77777777" w:rsidR="009A209A" w:rsidRDefault="009A209A" w:rsidP="009A209A">
      <w:pPr>
        <w:spacing w:before="120"/>
        <w:jc w:val="center"/>
        <w:rPr>
          <w:rFonts w:ascii="Cambria" w:hAnsi="Cambria" w:cs="Arial"/>
          <w:sz w:val="22"/>
          <w:szCs w:val="22"/>
        </w:rPr>
      </w:pPr>
      <w:r>
        <w:rPr>
          <w:rFonts w:ascii="Cambria" w:hAnsi="Cambria" w:cs="Arial"/>
          <w:b/>
          <w:sz w:val="22"/>
          <w:szCs w:val="22"/>
        </w:rPr>
        <w:t>Umowa nr ______________________________________________</w:t>
      </w:r>
    </w:p>
    <w:p w14:paraId="644D54F6" w14:textId="77777777" w:rsidR="009A209A" w:rsidRDefault="009A209A" w:rsidP="009A209A">
      <w:pPr>
        <w:spacing w:before="120"/>
        <w:rPr>
          <w:rFonts w:ascii="Cambria" w:hAnsi="Cambria" w:cs="Arial"/>
          <w:sz w:val="22"/>
          <w:szCs w:val="22"/>
        </w:rPr>
      </w:pPr>
    </w:p>
    <w:p w14:paraId="05C14B2B" w14:textId="77777777" w:rsidR="009A209A" w:rsidRDefault="009A209A" w:rsidP="009A209A">
      <w:pPr>
        <w:spacing w:before="120"/>
        <w:rPr>
          <w:rFonts w:ascii="Cambria" w:hAnsi="Cambria" w:cs="Arial"/>
          <w:sz w:val="22"/>
          <w:szCs w:val="22"/>
        </w:rPr>
      </w:pPr>
    </w:p>
    <w:p w14:paraId="636D7661" w14:textId="13FE9C96" w:rsidR="009A209A" w:rsidRDefault="009A209A" w:rsidP="009A209A">
      <w:pPr>
        <w:spacing w:before="120"/>
        <w:rPr>
          <w:rFonts w:ascii="Cambria" w:hAnsi="Cambria" w:cs="Arial"/>
          <w:sz w:val="22"/>
          <w:szCs w:val="22"/>
        </w:rPr>
      </w:pPr>
      <w:r>
        <w:rPr>
          <w:rFonts w:ascii="Cambria" w:hAnsi="Cambria" w:cs="Arial"/>
          <w:sz w:val="22"/>
          <w:szCs w:val="22"/>
        </w:rPr>
        <w:t xml:space="preserve">W dniu ___________ r. w </w:t>
      </w:r>
      <w:del w:id="2" w:author="Adam Malik" w:date="2021-11-06T20:53:00Z">
        <w:r w:rsidDel="007645B8">
          <w:rPr>
            <w:rFonts w:ascii="Cambria" w:hAnsi="Cambria" w:cs="Arial"/>
            <w:sz w:val="22"/>
            <w:szCs w:val="22"/>
          </w:rPr>
          <w:delText xml:space="preserve">________________________ </w:delText>
        </w:r>
      </w:del>
      <w:ins w:id="3" w:author="Adam Malik" w:date="2021-11-06T20:53:00Z">
        <w:r w:rsidR="007645B8">
          <w:rPr>
            <w:rFonts w:ascii="Cambria" w:hAnsi="Cambria" w:cs="Arial"/>
            <w:sz w:val="22"/>
            <w:szCs w:val="22"/>
          </w:rPr>
          <w:t xml:space="preserve">Piasku </w:t>
        </w:r>
      </w:ins>
      <w:r>
        <w:rPr>
          <w:rFonts w:ascii="Cambria" w:hAnsi="Cambria" w:cs="Arial"/>
          <w:sz w:val="22"/>
          <w:szCs w:val="22"/>
        </w:rPr>
        <w:t xml:space="preserve">pomiędzy: </w:t>
      </w:r>
    </w:p>
    <w:p w14:paraId="79634532" w14:textId="77777777" w:rsidR="009A209A" w:rsidRDefault="009A209A" w:rsidP="009A209A">
      <w:pPr>
        <w:spacing w:before="120"/>
        <w:jc w:val="both"/>
        <w:rPr>
          <w:rFonts w:ascii="Cambria" w:hAnsi="Cambria" w:cs="Arial"/>
          <w:sz w:val="22"/>
          <w:szCs w:val="22"/>
        </w:rPr>
      </w:pPr>
    </w:p>
    <w:p w14:paraId="706286D2" w14:textId="2A960806" w:rsidR="009A209A" w:rsidRDefault="009A209A" w:rsidP="009A209A">
      <w:pPr>
        <w:spacing w:before="120"/>
        <w:jc w:val="both"/>
        <w:rPr>
          <w:rFonts w:ascii="Cambria" w:hAnsi="Cambria" w:cs="Arial"/>
          <w:sz w:val="22"/>
          <w:szCs w:val="22"/>
        </w:rPr>
      </w:pPr>
      <w:r>
        <w:rPr>
          <w:rFonts w:ascii="Cambria" w:hAnsi="Cambria" w:cs="Arial"/>
          <w:sz w:val="22"/>
          <w:szCs w:val="22"/>
        </w:rPr>
        <w:t xml:space="preserve">Skarbem Państwa – Państwowym Gospodarstwem Leśnym Lasy Państwowe Nadleśnictwem </w:t>
      </w:r>
      <w:del w:id="4" w:author="Adam Malik" w:date="2021-11-06T20:53:00Z">
        <w:r w:rsidDel="007645B8">
          <w:rPr>
            <w:rFonts w:ascii="Cambria" w:hAnsi="Cambria" w:cs="Arial"/>
            <w:sz w:val="22"/>
            <w:szCs w:val="22"/>
          </w:rPr>
          <w:delText xml:space="preserve">____________________________________ </w:delText>
        </w:r>
      </w:del>
      <w:ins w:id="5" w:author="Adam Malik" w:date="2021-11-06T20:53:00Z">
        <w:r w:rsidR="007645B8">
          <w:rPr>
            <w:rFonts w:ascii="Cambria" w:hAnsi="Cambria" w:cs="Arial"/>
            <w:sz w:val="22"/>
            <w:szCs w:val="22"/>
          </w:rPr>
          <w:t xml:space="preserve">Kobiór </w:t>
        </w:r>
      </w:ins>
      <w:r>
        <w:rPr>
          <w:rFonts w:ascii="Cambria" w:hAnsi="Cambria" w:cs="Arial"/>
          <w:sz w:val="22"/>
          <w:szCs w:val="22"/>
        </w:rPr>
        <w:t xml:space="preserve">z siedzibą w </w:t>
      </w:r>
      <w:del w:id="6" w:author="Adam Malik" w:date="2021-11-06T20:53:00Z">
        <w:r w:rsidDel="007645B8">
          <w:rPr>
            <w:rFonts w:ascii="Cambria" w:hAnsi="Cambria" w:cs="Arial"/>
            <w:sz w:val="22"/>
            <w:szCs w:val="22"/>
          </w:rPr>
          <w:delText xml:space="preserve">_________________________________________ </w:delText>
        </w:r>
      </w:del>
      <w:ins w:id="7" w:author="Adam Malik" w:date="2021-11-06T20:53:00Z">
        <w:r w:rsidR="007645B8">
          <w:rPr>
            <w:rFonts w:ascii="Cambria" w:hAnsi="Cambria" w:cs="Arial"/>
            <w:sz w:val="22"/>
            <w:szCs w:val="22"/>
          </w:rPr>
          <w:t xml:space="preserve">Piasku </w:t>
        </w:r>
      </w:ins>
      <w:r>
        <w:rPr>
          <w:rFonts w:ascii="Cambria" w:hAnsi="Cambria" w:cs="Arial"/>
          <w:sz w:val="22"/>
          <w:szCs w:val="22"/>
        </w:rPr>
        <w:t>(„Zamawiający”)</w:t>
      </w:r>
    </w:p>
    <w:p w14:paraId="0EDB29A4" w14:textId="1A0DE59F" w:rsidR="009A209A" w:rsidRDefault="009A209A" w:rsidP="009A209A">
      <w:pPr>
        <w:spacing w:before="120"/>
        <w:jc w:val="both"/>
        <w:rPr>
          <w:rFonts w:ascii="Cambria" w:hAnsi="Cambria" w:cs="Arial"/>
          <w:sz w:val="22"/>
          <w:szCs w:val="22"/>
        </w:rPr>
      </w:pPr>
      <w:r>
        <w:rPr>
          <w:rFonts w:ascii="Cambria" w:hAnsi="Cambria" w:cs="Arial"/>
          <w:sz w:val="22"/>
          <w:szCs w:val="22"/>
        </w:rPr>
        <w:t xml:space="preserve">ul. </w:t>
      </w:r>
      <w:del w:id="8" w:author="Adam Malik" w:date="2021-11-06T20:53:00Z">
        <w:r w:rsidDel="007645B8">
          <w:rPr>
            <w:rFonts w:ascii="Cambria" w:hAnsi="Cambria" w:cs="Arial"/>
            <w:sz w:val="22"/>
            <w:szCs w:val="22"/>
          </w:rPr>
          <w:delText xml:space="preserve">_______________________________; </w:delText>
        </w:r>
      </w:del>
      <w:ins w:id="9" w:author="Adam Malik" w:date="2021-11-06T20:53:00Z">
        <w:r w:rsidR="007645B8">
          <w:rPr>
            <w:rFonts w:ascii="Cambria" w:hAnsi="Cambria" w:cs="Arial"/>
            <w:sz w:val="22"/>
            <w:szCs w:val="22"/>
          </w:rPr>
          <w:t xml:space="preserve">Katowicka 141, 43-211 Piasek </w:t>
        </w:r>
      </w:ins>
    </w:p>
    <w:p w14:paraId="08D93C18" w14:textId="7792347B" w:rsidR="009A209A" w:rsidDel="007645B8" w:rsidRDefault="009A209A" w:rsidP="009A209A">
      <w:pPr>
        <w:spacing w:before="120"/>
        <w:jc w:val="both"/>
        <w:rPr>
          <w:del w:id="10" w:author="Adam Malik" w:date="2021-11-06T20:53:00Z"/>
          <w:rFonts w:ascii="Cambria" w:hAnsi="Cambria" w:cs="Arial"/>
          <w:sz w:val="22"/>
          <w:szCs w:val="22"/>
        </w:rPr>
      </w:pPr>
      <w:del w:id="11" w:author="Adam Malik" w:date="2021-11-06T20:53:00Z">
        <w:r w:rsidDel="007645B8">
          <w:rPr>
            <w:rFonts w:ascii="Cambria" w:hAnsi="Cambria" w:cs="Arial"/>
            <w:sz w:val="22"/>
            <w:szCs w:val="22"/>
          </w:rPr>
          <w:delText>__ - ___ ____________________________________________</w:delText>
        </w:r>
      </w:del>
    </w:p>
    <w:p w14:paraId="3BBF72A4" w14:textId="7B1CEC20" w:rsidR="003550A6" w:rsidRDefault="009A209A" w:rsidP="003550A6">
      <w:pPr>
        <w:rPr>
          <w:ins w:id="12" w:author="Adam Malik" w:date="2021-11-06T20:56:00Z"/>
          <w:rFonts w:ascii="Cambria" w:hAnsi="Cambria" w:cs="Arial"/>
          <w:sz w:val="22"/>
          <w:szCs w:val="22"/>
        </w:rPr>
      </w:pPr>
      <w:r>
        <w:rPr>
          <w:rFonts w:ascii="Cambria" w:hAnsi="Cambria" w:cs="Arial"/>
          <w:sz w:val="22"/>
          <w:szCs w:val="22"/>
        </w:rPr>
        <w:t xml:space="preserve">NIP </w:t>
      </w:r>
      <w:ins w:id="13" w:author="Adam Malik" w:date="2021-11-06T20:55:00Z">
        <w:r w:rsidR="003550A6">
          <w:rPr>
            <w:rFonts w:ascii="Cambria" w:hAnsi="Cambria" w:cs="Arial"/>
            <w:sz w:val="22"/>
            <w:szCs w:val="22"/>
          </w:rPr>
          <w:t>6460326829</w:t>
        </w:r>
      </w:ins>
      <w:del w:id="14" w:author="Adam Malik" w:date="2021-11-06T20:55:00Z">
        <w:r w:rsidDel="003550A6">
          <w:rPr>
            <w:rFonts w:ascii="Cambria" w:hAnsi="Cambria" w:cs="Arial"/>
            <w:sz w:val="22"/>
            <w:szCs w:val="22"/>
          </w:rPr>
          <w:delText>_________________________________________</w:delText>
        </w:r>
      </w:del>
      <w:r>
        <w:rPr>
          <w:rFonts w:ascii="Cambria" w:hAnsi="Cambria" w:cs="Arial"/>
          <w:sz w:val="22"/>
          <w:szCs w:val="22"/>
        </w:rPr>
        <w:t>, REGON</w:t>
      </w:r>
      <w:ins w:id="15" w:author="Adam Malik" w:date="2021-11-06T20:56:00Z">
        <w:r w:rsidR="003550A6">
          <w:rPr>
            <w:rFonts w:ascii="Cambria" w:hAnsi="Cambria" w:cs="Arial"/>
            <w:sz w:val="22"/>
            <w:szCs w:val="22"/>
          </w:rPr>
          <w:t xml:space="preserve"> 272</w:t>
        </w:r>
        <w:r w:rsidR="00A34E73">
          <w:rPr>
            <w:rFonts w:ascii="Cambria" w:hAnsi="Cambria" w:cs="Arial"/>
            <w:sz w:val="22"/>
            <w:szCs w:val="22"/>
          </w:rPr>
          <w:t>536267</w:t>
        </w:r>
      </w:ins>
    </w:p>
    <w:p w14:paraId="10E30B16" w14:textId="26A2AC23" w:rsidR="009A209A" w:rsidRPr="003550A6" w:rsidDel="00A34E73" w:rsidRDefault="009A209A">
      <w:pPr>
        <w:rPr>
          <w:del w:id="16" w:author="Adam Malik" w:date="2021-11-06T20:56:00Z"/>
          <w:rFonts w:ascii="Arial" w:hAnsi="Arial" w:cs="Arial"/>
          <w:color w:val="BDC1C6"/>
          <w:shd w:val="clear" w:color="auto" w:fill="202124"/>
          <w:rPrChange w:id="17" w:author="Adam Malik" w:date="2021-11-06T20:55:00Z">
            <w:rPr>
              <w:del w:id="18" w:author="Adam Malik" w:date="2021-11-06T20:56:00Z"/>
              <w:rFonts w:ascii="Cambria" w:hAnsi="Cambria" w:cs="Arial"/>
              <w:sz w:val="22"/>
              <w:szCs w:val="22"/>
            </w:rPr>
          </w:rPrChange>
        </w:rPr>
        <w:pPrChange w:id="19" w:author="Adam Malik" w:date="2021-11-06T20:55:00Z">
          <w:pPr>
            <w:spacing w:before="120"/>
            <w:jc w:val="both"/>
          </w:pPr>
        </w:pPrChange>
      </w:pPr>
      <w:del w:id="20" w:author="Adam Malik" w:date="2021-11-06T20:56:00Z">
        <w:r w:rsidDel="00A34E73">
          <w:rPr>
            <w:rFonts w:ascii="Cambria" w:hAnsi="Cambria" w:cs="Arial"/>
            <w:sz w:val="22"/>
            <w:szCs w:val="22"/>
          </w:rPr>
          <w:delText xml:space="preserve"> ___________________________________________</w:delText>
        </w:r>
      </w:del>
    </w:p>
    <w:p w14:paraId="712CFE77" w14:textId="77777777" w:rsidR="009A209A" w:rsidRDefault="009A209A" w:rsidP="009A209A">
      <w:pPr>
        <w:spacing w:before="120"/>
        <w:jc w:val="both"/>
        <w:rPr>
          <w:rFonts w:ascii="Cambria" w:hAnsi="Cambria" w:cs="Arial"/>
          <w:sz w:val="22"/>
          <w:szCs w:val="22"/>
        </w:rPr>
      </w:pPr>
      <w:r>
        <w:rPr>
          <w:rFonts w:ascii="Cambria" w:hAnsi="Cambria" w:cs="Arial"/>
          <w:sz w:val="22"/>
          <w:szCs w:val="22"/>
        </w:rPr>
        <w:t>reprezentowanym przez:</w:t>
      </w:r>
    </w:p>
    <w:p w14:paraId="662B1343" w14:textId="24C84C4E" w:rsidR="009A209A" w:rsidRDefault="009A209A" w:rsidP="009A209A">
      <w:pPr>
        <w:spacing w:before="120"/>
        <w:rPr>
          <w:rFonts w:ascii="Cambria" w:hAnsi="Cambria" w:cs="Arial"/>
          <w:sz w:val="22"/>
          <w:szCs w:val="22"/>
        </w:rPr>
      </w:pPr>
      <w:del w:id="21" w:author="Adam Malik" w:date="2021-11-06T20:54:00Z">
        <w:r w:rsidDel="007645B8">
          <w:rPr>
            <w:rFonts w:ascii="Cambria" w:hAnsi="Cambria" w:cs="Arial"/>
            <w:sz w:val="22"/>
            <w:szCs w:val="22"/>
          </w:rPr>
          <w:delText xml:space="preserve">________________________________ </w:delText>
        </w:r>
      </w:del>
      <w:ins w:id="22" w:author="Adam Malik" w:date="2021-11-06T20:54:00Z">
        <w:r w:rsidR="007645B8">
          <w:rPr>
            <w:rFonts w:ascii="Cambria" w:hAnsi="Cambria" w:cs="Arial"/>
            <w:sz w:val="22"/>
            <w:szCs w:val="22"/>
          </w:rPr>
          <w:t xml:space="preserve">Mariana Pigana </w:t>
        </w:r>
      </w:ins>
      <w:r>
        <w:rPr>
          <w:rFonts w:ascii="Cambria" w:hAnsi="Cambria" w:cs="Arial"/>
          <w:sz w:val="22"/>
          <w:szCs w:val="22"/>
        </w:rPr>
        <w:t>– Nadleśniczego,</w:t>
      </w:r>
    </w:p>
    <w:p w14:paraId="1D8EF13F" w14:textId="77777777" w:rsidR="009A209A" w:rsidRDefault="009A209A" w:rsidP="009A209A">
      <w:pPr>
        <w:spacing w:before="120"/>
        <w:rPr>
          <w:rFonts w:ascii="Cambria" w:hAnsi="Cambria" w:cs="Arial"/>
          <w:sz w:val="22"/>
          <w:szCs w:val="22"/>
        </w:rPr>
      </w:pPr>
    </w:p>
    <w:p w14:paraId="0FC9B3B0"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a </w:t>
      </w:r>
    </w:p>
    <w:p w14:paraId="47FF2A73" w14:textId="77777777" w:rsidR="009A209A" w:rsidRDefault="009A209A" w:rsidP="009A209A">
      <w:pPr>
        <w:spacing w:before="120"/>
        <w:rPr>
          <w:rFonts w:ascii="Cambria" w:hAnsi="Cambria" w:cs="Arial"/>
          <w:sz w:val="22"/>
          <w:szCs w:val="22"/>
        </w:rPr>
      </w:pPr>
    </w:p>
    <w:p w14:paraId="230C4A82"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prawnych i spółek handlowych nieposiadających osobowości prawnej) </w:t>
      </w:r>
    </w:p>
    <w:p w14:paraId="299310B4" w14:textId="77777777" w:rsidR="009A209A" w:rsidRDefault="009A209A" w:rsidP="009A209A">
      <w:pPr>
        <w:spacing w:before="120"/>
        <w:jc w:val="both"/>
        <w:rPr>
          <w:rFonts w:ascii="Cambria" w:hAnsi="Cambria" w:cs="Arial"/>
          <w:sz w:val="22"/>
          <w:szCs w:val="22"/>
        </w:rPr>
      </w:pPr>
      <w:r>
        <w:rPr>
          <w:rFonts w:ascii="Cambria" w:hAnsi="Cambria" w:cs="Arial"/>
          <w:sz w:val="22"/>
          <w:szCs w:val="22"/>
        </w:rPr>
        <w:t>_______________________________________ z siedzibą w ____________________________________ („Wykonawca”)</w:t>
      </w:r>
    </w:p>
    <w:p w14:paraId="09F49B11" w14:textId="77777777" w:rsidR="009A209A" w:rsidRDefault="009A209A" w:rsidP="009A209A">
      <w:pPr>
        <w:spacing w:before="120"/>
        <w:jc w:val="both"/>
        <w:rPr>
          <w:rFonts w:ascii="Cambria" w:hAnsi="Cambria" w:cs="Arial"/>
          <w:sz w:val="22"/>
          <w:szCs w:val="22"/>
        </w:rPr>
      </w:pPr>
      <w:r>
        <w:rPr>
          <w:rFonts w:ascii="Cambria" w:hAnsi="Cambria" w:cs="Arial"/>
          <w:sz w:val="22"/>
          <w:szCs w:val="22"/>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pacing w:before="120"/>
        <w:rPr>
          <w:rFonts w:ascii="Cambria" w:hAnsi="Cambria" w:cs="Arial"/>
          <w:sz w:val="22"/>
          <w:szCs w:val="22"/>
        </w:rPr>
      </w:pPr>
      <w:r>
        <w:rPr>
          <w:rFonts w:ascii="Cambria" w:hAnsi="Cambria" w:cs="Arial"/>
          <w:sz w:val="22"/>
          <w:szCs w:val="22"/>
        </w:rPr>
        <w:t>reprezentowaną przez:</w:t>
      </w:r>
    </w:p>
    <w:p w14:paraId="3F752F1E" w14:textId="77777777" w:rsidR="009A209A" w:rsidRDefault="009A209A" w:rsidP="009A209A">
      <w:pPr>
        <w:spacing w:before="120"/>
        <w:rPr>
          <w:rFonts w:ascii="Cambria" w:hAnsi="Cambria" w:cs="Arial"/>
          <w:sz w:val="22"/>
          <w:szCs w:val="22"/>
        </w:rPr>
      </w:pPr>
      <w:r>
        <w:rPr>
          <w:rFonts w:ascii="Cambria" w:hAnsi="Cambria" w:cs="Arial"/>
          <w:sz w:val="22"/>
          <w:szCs w:val="22"/>
        </w:rPr>
        <w:t>_________________________________________________</w:t>
      </w:r>
    </w:p>
    <w:p w14:paraId="0D9D5DA8" w14:textId="77777777" w:rsidR="009A209A" w:rsidRDefault="009A209A" w:rsidP="009A209A">
      <w:pPr>
        <w:spacing w:before="120"/>
        <w:rPr>
          <w:rFonts w:ascii="Cambria" w:hAnsi="Cambria" w:cs="Arial"/>
          <w:sz w:val="22"/>
          <w:szCs w:val="22"/>
        </w:rPr>
      </w:pPr>
      <w:r>
        <w:rPr>
          <w:rFonts w:ascii="Cambria" w:hAnsi="Cambria" w:cs="Arial"/>
          <w:sz w:val="22"/>
          <w:szCs w:val="22"/>
        </w:rPr>
        <w:t>_________________________________________________,</w:t>
      </w:r>
    </w:p>
    <w:p w14:paraId="691E9BA5" w14:textId="77777777" w:rsidR="009A209A" w:rsidRDefault="009A209A" w:rsidP="009A209A">
      <w:pPr>
        <w:spacing w:before="120"/>
        <w:rPr>
          <w:rFonts w:ascii="Cambria" w:hAnsi="Cambria" w:cs="Arial"/>
          <w:sz w:val="22"/>
          <w:szCs w:val="22"/>
        </w:rPr>
      </w:pPr>
    </w:p>
    <w:p w14:paraId="5645E9D3"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lub </w:t>
      </w:r>
    </w:p>
    <w:p w14:paraId="5328182C"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fizycznych wpisanych do Centralnej Ewidencji i Informacji o Działalności Gospodarczej) </w:t>
      </w:r>
    </w:p>
    <w:p w14:paraId="443425A1" w14:textId="77777777" w:rsidR="009A209A" w:rsidRDefault="009A209A" w:rsidP="009A209A">
      <w:pPr>
        <w:spacing w:before="120"/>
        <w:jc w:val="both"/>
        <w:rPr>
          <w:rFonts w:ascii="Cambria" w:hAnsi="Cambria" w:cs="Arial"/>
          <w:i/>
          <w:sz w:val="22"/>
          <w:szCs w:val="22"/>
        </w:rPr>
      </w:pPr>
    </w:p>
    <w:p w14:paraId="1F945C92" w14:textId="77777777" w:rsidR="009A209A" w:rsidRDefault="009A209A" w:rsidP="009A209A">
      <w:pPr>
        <w:spacing w:before="120"/>
        <w:jc w:val="both"/>
        <w:rPr>
          <w:rFonts w:ascii="Cambria" w:hAnsi="Cambria" w:cs="Arial"/>
          <w:sz w:val="22"/>
          <w:szCs w:val="22"/>
        </w:rPr>
      </w:pPr>
      <w:r>
        <w:rPr>
          <w:rFonts w:ascii="Cambria" w:hAnsi="Cambria" w:cs="Arial"/>
          <w:sz w:val="22"/>
          <w:szCs w:val="22"/>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19B000AB" w14:textId="77777777" w:rsidR="009A209A" w:rsidRDefault="009A209A" w:rsidP="009A209A">
      <w:pPr>
        <w:spacing w:before="120"/>
        <w:jc w:val="both"/>
        <w:rPr>
          <w:rFonts w:ascii="Cambria" w:hAnsi="Cambria" w:cs="Arial"/>
          <w:sz w:val="22"/>
          <w:szCs w:val="22"/>
        </w:rPr>
      </w:pPr>
    </w:p>
    <w:p w14:paraId="1016595F"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działającym osobiście </w:t>
      </w:r>
    </w:p>
    <w:p w14:paraId="446F3C4C" w14:textId="77777777" w:rsidR="009A209A" w:rsidRDefault="009A209A" w:rsidP="009A209A">
      <w:pPr>
        <w:spacing w:before="120"/>
        <w:rPr>
          <w:rFonts w:ascii="Cambria" w:hAnsi="Cambria" w:cs="Arial"/>
          <w:sz w:val="22"/>
          <w:szCs w:val="22"/>
        </w:rPr>
      </w:pPr>
      <w:r>
        <w:rPr>
          <w:rFonts w:ascii="Cambria" w:hAnsi="Cambria" w:cs="Arial"/>
          <w:sz w:val="22"/>
          <w:szCs w:val="22"/>
        </w:rPr>
        <w:lastRenderedPageBreak/>
        <w:t>zwanym dalej „Wykonawcą”,</w:t>
      </w:r>
    </w:p>
    <w:p w14:paraId="7A68FE95" w14:textId="77777777" w:rsidR="009A209A" w:rsidRDefault="009A209A" w:rsidP="009A209A">
      <w:pPr>
        <w:spacing w:before="120"/>
        <w:rPr>
          <w:rFonts w:ascii="Cambria" w:hAnsi="Cambria" w:cs="Arial"/>
          <w:sz w:val="22"/>
          <w:szCs w:val="22"/>
        </w:rPr>
      </w:pPr>
    </w:p>
    <w:p w14:paraId="28FB8534"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lub </w:t>
      </w:r>
    </w:p>
    <w:p w14:paraId="5431E518"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pacing w:before="120"/>
        <w:rPr>
          <w:rFonts w:ascii="Cambria" w:hAnsi="Cambria" w:cs="Arial"/>
          <w:sz w:val="22"/>
          <w:szCs w:val="22"/>
        </w:rPr>
      </w:pPr>
    </w:p>
    <w:p w14:paraId="2FEEB7F9" w14:textId="77777777" w:rsidR="009A209A" w:rsidRDefault="009A209A" w:rsidP="009A209A">
      <w:pPr>
        <w:spacing w:before="120"/>
        <w:rPr>
          <w:rFonts w:ascii="Cambria" w:hAnsi="Cambria" w:cs="Arial"/>
          <w:sz w:val="22"/>
          <w:szCs w:val="22"/>
        </w:rPr>
      </w:pPr>
      <w:r>
        <w:rPr>
          <w:rFonts w:ascii="Cambria" w:hAnsi="Cambria" w:cs="Arial"/>
          <w:sz w:val="22"/>
          <w:szCs w:val="22"/>
        </w:rPr>
        <w:t>wykonawcami wspólnie ubiegającymi się o udzielenie zamówienia publicznego w składzie (łącznie „Wykonawcy”):</w:t>
      </w:r>
    </w:p>
    <w:p w14:paraId="7414933C"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 xml:space="preserve">1) </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54616573" w14:textId="77777777" w:rsidR="009A209A" w:rsidRDefault="009A209A" w:rsidP="009A209A">
      <w:pPr>
        <w:spacing w:before="120"/>
        <w:ind w:left="574" w:hanging="574"/>
        <w:jc w:val="both"/>
        <w:rPr>
          <w:rFonts w:ascii="Cambria" w:hAnsi="Cambria" w:cs="Arial"/>
          <w:sz w:val="22"/>
          <w:szCs w:val="22"/>
        </w:rPr>
      </w:pPr>
    </w:p>
    <w:p w14:paraId="377DC1F9"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6E873516" w14:textId="77777777" w:rsidR="009A209A" w:rsidRDefault="009A209A" w:rsidP="009A209A">
      <w:pPr>
        <w:spacing w:before="120"/>
        <w:ind w:left="574" w:hanging="574"/>
        <w:jc w:val="both"/>
        <w:rPr>
          <w:rFonts w:ascii="Cambria" w:hAnsi="Cambria" w:cs="Arial"/>
          <w:sz w:val="22"/>
          <w:szCs w:val="22"/>
        </w:rPr>
      </w:pPr>
    </w:p>
    <w:p w14:paraId="540C7FB5"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3)</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7E8C2030" w14:textId="77777777" w:rsidR="009A209A" w:rsidRDefault="009A209A" w:rsidP="009A209A">
      <w:pPr>
        <w:spacing w:before="120"/>
        <w:jc w:val="both"/>
        <w:rPr>
          <w:rFonts w:ascii="Cambria" w:hAnsi="Cambria" w:cs="Arial"/>
          <w:sz w:val="22"/>
          <w:szCs w:val="22"/>
        </w:rPr>
      </w:pPr>
    </w:p>
    <w:p w14:paraId="60BBBEAE" w14:textId="77777777" w:rsidR="009A209A" w:rsidRDefault="009A209A" w:rsidP="009A209A">
      <w:pPr>
        <w:spacing w:before="120"/>
        <w:jc w:val="both"/>
        <w:rPr>
          <w:rFonts w:ascii="Cambria" w:hAnsi="Cambria" w:cs="Arial"/>
          <w:sz w:val="22"/>
          <w:szCs w:val="22"/>
        </w:rPr>
      </w:pPr>
      <w:r>
        <w:rPr>
          <w:rFonts w:ascii="Cambria" w:hAnsi="Cambria" w:cs="Arial"/>
          <w:sz w:val="22"/>
          <w:szCs w:val="22"/>
        </w:rPr>
        <w:t xml:space="preserve">reprezentowanymi przez _______________________________________________, działającego na podstawie pełnomocnictwa z dnia _________ r. </w:t>
      </w:r>
    </w:p>
    <w:p w14:paraId="1D8F131F" w14:textId="77777777" w:rsidR="009A209A" w:rsidRDefault="009A209A" w:rsidP="009A209A">
      <w:pPr>
        <w:spacing w:before="120"/>
        <w:rPr>
          <w:rFonts w:ascii="Cambria" w:hAnsi="Cambria" w:cs="Arial"/>
          <w:sz w:val="22"/>
          <w:szCs w:val="22"/>
        </w:rPr>
      </w:pPr>
    </w:p>
    <w:p w14:paraId="14DD540C" w14:textId="77777777" w:rsidR="009A209A" w:rsidRDefault="009A209A" w:rsidP="009A209A">
      <w:pPr>
        <w:spacing w:before="120"/>
        <w:rPr>
          <w:rFonts w:ascii="Cambria" w:hAnsi="Cambria" w:cs="Arial"/>
          <w:sz w:val="22"/>
          <w:szCs w:val="22"/>
        </w:rPr>
      </w:pPr>
      <w:r>
        <w:rPr>
          <w:rFonts w:ascii="Cambria" w:hAnsi="Cambria" w:cs="Arial"/>
          <w:sz w:val="22"/>
          <w:szCs w:val="22"/>
        </w:rPr>
        <w:t>zaś wspólnie zwanymi dalej „Stronami”,</w:t>
      </w:r>
    </w:p>
    <w:p w14:paraId="09EE044A" w14:textId="77777777" w:rsidR="009A209A" w:rsidRDefault="009A209A" w:rsidP="009A209A">
      <w:pPr>
        <w:spacing w:before="120"/>
        <w:jc w:val="both"/>
        <w:rPr>
          <w:rFonts w:ascii="Cambria" w:hAnsi="Cambria" w:cs="Arial"/>
          <w:sz w:val="22"/>
          <w:szCs w:val="22"/>
        </w:rPr>
      </w:pPr>
    </w:p>
    <w:p w14:paraId="0B2739A4" w14:textId="7BB65AE5" w:rsidR="009A209A" w:rsidDel="004937CA" w:rsidRDefault="009A209A" w:rsidP="009A209A">
      <w:pPr>
        <w:spacing w:before="120"/>
        <w:jc w:val="both"/>
        <w:rPr>
          <w:del w:id="23" w:author="Jadwiga Długajczyk" w:date="2022-01-14T20:05:00Z"/>
          <w:rFonts w:ascii="Cambria" w:hAnsi="Cambria" w:cs="Arial"/>
          <w:sz w:val="22"/>
          <w:szCs w:val="22"/>
        </w:rPr>
      </w:pPr>
      <w:r>
        <w:rPr>
          <w:rFonts w:ascii="Cambria" w:hAnsi="Cambria" w:cs="Arial"/>
          <w:sz w:val="22"/>
          <w:szCs w:val="22"/>
        </w:rPr>
        <w:t>w wyniku dokonania wyboru oferty Wykonawcy jako oferty najkorzystniejszej („Oferta”), złożonej w postępowaniu o udzielenie zamówienia publicznego na</w:t>
      </w:r>
      <w:ins w:id="24" w:author="Adam Malik" w:date="2021-11-06T20:47:00Z">
        <w:r w:rsidR="00F31F43">
          <w:rPr>
            <w:rFonts w:ascii="Cambria" w:hAnsi="Cambria" w:cs="Arial"/>
            <w:sz w:val="22"/>
            <w:szCs w:val="22"/>
          </w:rPr>
          <w:t xml:space="preserve"> </w:t>
        </w:r>
        <w:r w:rsidR="00F31F43" w:rsidRPr="00581FEE">
          <w:rPr>
            <w:rFonts w:ascii="Cambria" w:hAnsi="Cambria" w:cs="Arial"/>
            <w:b/>
            <w:i/>
            <w:sz w:val="22"/>
            <w:szCs w:val="22"/>
          </w:rPr>
          <w:t>Wykonywanie usług z zakresu gospodarki leśnej na terenie Nadl</w:t>
        </w:r>
        <w:r w:rsidR="00F31F43">
          <w:rPr>
            <w:rFonts w:ascii="Cambria" w:hAnsi="Cambria" w:cs="Arial"/>
            <w:b/>
            <w:i/>
            <w:sz w:val="22"/>
            <w:szCs w:val="22"/>
          </w:rPr>
          <w:t>eśnictwa Kobiór w roku 2022</w:t>
        </w:r>
        <w:r w:rsidR="00F31F43">
          <w:rPr>
            <w:rFonts w:ascii="Cambria" w:hAnsi="Cambria" w:cs="Arial"/>
            <w:sz w:val="22"/>
            <w:szCs w:val="22"/>
          </w:rPr>
          <w:t xml:space="preserve">, </w:t>
        </w:r>
      </w:ins>
      <w:del w:id="25" w:author="Adam Malik" w:date="2021-11-06T20:47:00Z">
        <w:r w:rsidDel="00F31F43">
          <w:rPr>
            <w:rFonts w:ascii="Cambria" w:hAnsi="Cambria" w:cs="Arial"/>
            <w:sz w:val="22"/>
            <w:szCs w:val="22"/>
          </w:rPr>
          <w:delText xml:space="preserve"> ________________________________ </w:delText>
        </w:r>
      </w:del>
      <w:r>
        <w:rPr>
          <w:rFonts w:ascii="Cambria" w:hAnsi="Cambria" w:cs="Arial"/>
          <w:sz w:val="22"/>
          <w:szCs w:val="22"/>
        </w:rPr>
        <w:t xml:space="preserve">nr </w:t>
      </w:r>
      <w:ins w:id="26" w:author="Adam Malik" w:date="2021-11-06T20:47:00Z">
        <w:r w:rsidR="00F31F43">
          <w:rPr>
            <w:rFonts w:ascii="Cambria" w:hAnsi="Cambria"/>
            <w:sz w:val="22"/>
            <w:szCs w:val="22"/>
          </w:rPr>
          <w:t>ZG.270.</w:t>
        </w:r>
      </w:ins>
      <w:ins w:id="27" w:author="Jadwiga Długajczyk" w:date="2022-03-09T16:40:00Z">
        <w:r w:rsidR="00B069E5">
          <w:rPr>
            <w:rFonts w:ascii="Cambria" w:hAnsi="Cambria"/>
            <w:sz w:val="22"/>
            <w:szCs w:val="22"/>
          </w:rPr>
          <w:t>2</w:t>
        </w:r>
      </w:ins>
      <w:ins w:id="28" w:author="Adam Malik" w:date="2021-11-06T20:47:00Z">
        <w:del w:id="29" w:author="Jadwiga Długajczyk" w:date="2022-01-14T20:00:00Z">
          <w:r w:rsidR="00F31F43" w:rsidDel="00917A41">
            <w:rPr>
              <w:rFonts w:ascii="Cambria" w:hAnsi="Cambria"/>
              <w:sz w:val="22"/>
              <w:szCs w:val="22"/>
            </w:rPr>
            <w:delText>4</w:delText>
          </w:r>
        </w:del>
        <w:r w:rsidR="00F31F43">
          <w:rPr>
            <w:rFonts w:ascii="Cambria" w:hAnsi="Cambria"/>
            <w:sz w:val="22"/>
            <w:szCs w:val="22"/>
          </w:rPr>
          <w:t>.20</w:t>
        </w:r>
      </w:ins>
      <w:ins w:id="30" w:author="Jadwiga Długajczyk" w:date="2022-01-14T20:00:00Z">
        <w:r w:rsidR="00917A41">
          <w:rPr>
            <w:rFonts w:ascii="Cambria" w:hAnsi="Cambria"/>
            <w:sz w:val="22"/>
            <w:szCs w:val="22"/>
          </w:rPr>
          <w:t>22</w:t>
        </w:r>
      </w:ins>
      <w:ins w:id="31" w:author="Adam Malik" w:date="2021-11-06T20:47:00Z">
        <w:del w:id="32" w:author="Jadwiga Długajczyk" w:date="2022-01-14T20:00:00Z">
          <w:r w:rsidR="00F31F43" w:rsidDel="00917A41">
            <w:rPr>
              <w:rFonts w:ascii="Cambria" w:hAnsi="Cambria"/>
              <w:sz w:val="22"/>
              <w:szCs w:val="22"/>
            </w:rPr>
            <w:delText>21</w:delText>
          </w:r>
        </w:del>
      </w:ins>
      <w:ins w:id="33" w:author="Adam Malik" w:date="2021-11-06T20:48:00Z">
        <w:r w:rsidR="00F31F43">
          <w:rPr>
            <w:rFonts w:ascii="Cambria" w:hAnsi="Cambria"/>
            <w:sz w:val="22"/>
            <w:szCs w:val="22"/>
          </w:rPr>
          <w:t xml:space="preserve"> </w:t>
        </w:r>
      </w:ins>
      <w:del w:id="34" w:author="Adam Malik" w:date="2021-11-06T20:47:00Z">
        <w:r w:rsidDel="00F31F43">
          <w:rPr>
            <w:rFonts w:ascii="Cambria" w:hAnsi="Cambria" w:cs="Arial"/>
            <w:sz w:val="22"/>
            <w:szCs w:val="22"/>
          </w:rPr>
          <w:delText xml:space="preserve">_____________ </w:delText>
        </w:r>
      </w:del>
      <w:r>
        <w:rPr>
          <w:rFonts w:ascii="Cambria" w:hAnsi="Cambria" w:cs="Arial"/>
          <w:sz w:val="22"/>
          <w:szCs w:val="22"/>
        </w:rPr>
        <w:t xml:space="preserve">na Pakiet ______ przeprowadzonym w trybie </w:t>
      </w:r>
      <w:del w:id="35" w:author="Adam Malik" w:date="2021-11-06T20:48:00Z">
        <w:r w:rsidDel="00F31F43">
          <w:rPr>
            <w:rFonts w:ascii="Cambria" w:hAnsi="Cambria" w:cs="Arial"/>
            <w:sz w:val="22"/>
            <w:szCs w:val="22"/>
          </w:rPr>
          <w:delText xml:space="preserve">_____________________ </w:delText>
        </w:r>
      </w:del>
      <w:ins w:id="36" w:author="Adam Malik" w:date="2021-11-06T20:48:00Z">
        <w:r w:rsidR="00F31F43">
          <w:rPr>
            <w:rFonts w:ascii="Cambria" w:hAnsi="Cambria" w:cs="Arial"/>
            <w:sz w:val="22"/>
            <w:szCs w:val="22"/>
          </w:rPr>
          <w:t xml:space="preserve">przetargu nieograniczonego </w:t>
        </w:r>
      </w:ins>
      <w:r>
        <w:rPr>
          <w:rFonts w:ascii="Cambria" w:hAnsi="Cambria" w:cs="Arial"/>
          <w:sz w:val="22"/>
          <w:szCs w:val="22"/>
        </w:rPr>
        <w:t xml:space="preserve">(„Postępowanie”), na podstawie przepisów ustawy z dnia </w:t>
      </w:r>
      <w:r w:rsidRPr="00F31F43">
        <w:rPr>
          <w:rFonts w:ascii="Cambria" w:hAnsi="Cambria" w:cs="Arial"/>
          <w:sz w:val="22"/>
          <w:szCs w:val="22"/>
        </w:rPr>
        <w:t xml:space="preserve">11 września 2019 r. </w:t>
      </w:r>
      <w:r>
        <w:rPr>
          <w:rFonts w:ascii="Cambria" w:hAnsi="Cambria" w:cs="Arial"/>
          <w:sz w:val="22"/>
          <w:szCs w:val="22"/>
        </w:rPr>
        <w:t xml:space="preserve"> Prawo zamówień publicznych </w:t>
      </w:r>
      <w:r w:rsidRPr="00F31F43">
        <w:rPr>
          <w:rFonts w:ascii="Cambria" w:hAnsi="Cambria" w:cs="Arial"/>
          <w:sz w:val="22"/>
          <w:szCs w:val="22"/>
        </w:rPr>
        <w:t>(</w:t>
      </w:r>
      <w:r w:rsidRPr="0092759C">
        <w:rPr>
          <w:rFonts w:ascii="Cambria" w:hAnsi="Cambria" w:cs="Arial"/>
          <w:sz w:val="22"/>
          <w:szCs w:val="22"/>
        </w:rPr>
        <w:t>tekst jedn.: Dz. U. z 2021 r. poz. 1129 z późn. zm</w:t>
      </w:r>
      <w:r w:rsidRPr="00F31F43">
        <w:rPr>
          <w:rFonts w:ascii="Cambria" w:hAnsi="Cambria" w:cs="Arial"/>
          <w:sz w:val="22"/>
          <w:szCs w:val="22"/>
        </w:rPr>
        <w:t xml:space="preserve">. </w:t>
      </w:r>
      <w:r>
        <w:rPr>
          <w:rFonts w:ascii="Cambria" w:hAnsi="Cambria" w:cs="Arial"/>
          <w:sz w:val="22"/>
          <w:szCs w:val="22"/>
        </w:rPr>
        <w:t>– „PZP”), została zawarta umowa („Umowa”) następującej treści:</w:t>
      </w:r>
    </w:p>
    <w:p w14:paraId="2CBE58F8" w14:textId="1D67D9FE" w:rsidR="0056780A" w:rsidDel="004937CA" w:rsidRDefault="0056780A" w:rsidP="00225ACD">
      <w:pPr>
        <w:spacing w:before="120"/>
        <w:jc w:val="center"/>
        <w:rPr>
          <w:del w:id="37" w:author="Jadwiga Długajczyk" w:date="2022-01-14T20:05:00Z"/>
          <w:rFonts w:ascii="Cambria" w:hAnsi="Cambria" w:cs="Arial"/>
          <w:b/>
          <w:bCs/>
          <w:sz w:val="22"/>
          <w:szCs w:val="22"/>
        </w:rPr>
      </w:pPr>
    </w:p>
    <w:p w14:paraId="3422AC15" w14:textId="77777777" w:rsidR="0056780A" w:rsidDel="004937CA" w:rsidRDefault="0056780A" w:rsidP="00225ACD">
      <w:pPr>
        <w:spacing w:before="120"/>
        <w:jc w:val="center"/>
        <w:rPr>
          <w:del w:id="38" w:author="Jadwiga Długajczyk" w:date="2022-01-14T20:05:00Z"/>
          <w:rFonts w:ascii="Cambria" w:hAnsi="Cambria" w:cs="Arial"/>
          <w:b/>
          <w:bCs/>
          <w:sz w:val="22"/>
          <w:szCs w:val="22"/>
        </w:rPr>
      </w:pPr>
    </w:p>
    <w:p w14:paraId="5A5149A6" w14:textId="77777777" w:rsidR="00092912" w:rsidRDefault="00092912">
      <w:pPr>
        <w:spacing w:before="120"/>
        <w:jc w:val="both"/>
        <w:rPr>
          <w:rFonts w:ascii="Cambria" w:hAnsi="Cambria" w:cs="Arial"/>
          <w:b/>
          <w:sz w:val="22"/>
          <w:szCs w:val="22"/>
        </w:rPr>
        <w:pPrChange w:id="39" w:author="Jadwiga Długajczyk" w:date="2022-01-14T20:05:00Z">
          <w:pPr>
            <w:spacing w:before="120"/>
            <w:jc w:val="center"/>
          </w:pPr>
        </w:pPrChange>
      </w:pPr>
    </w:p>
    <w:p w14:paraId="510FDCFB"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w:t>
      </w:r>
      <w:r>
        <w:rPr>
          <w:rFonts w:ascii="Cambria" w:hAnsi="Cambria" w:cs="Arial"/>
          <w:b/>
          <w:sz w:val="22"/>
          <w:szCs w:val="22"/>
        </w:rPr>
        <w:br/>
        <w:t>Przedmiot i zakres Umowy</w:t>
      </w:r>
    </w:p>
    <w:p w14:paraId="689D5875" w14:textId="750773F2" w:rsidR="0013110C" w:rsidRDefault="0013110C" w:rsidP="00225ACD">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t xml:space="preserve">Zamawiający zleca, a Wykonawca przyjmuje do wykonania usługi z zakresu gospodarki leśnej polegające na wykonaniu zamówienia pn. </w:t>
      </w:r>
      <w:ins w:id="40" w:author="Jadwiga Długajczyk" w:date="2022-01-14T20:05:00Z">
        <w:r w:rsidR="004937CA" w:rsidRPr="00581FEE">
          <w:rPr>
            <w:rFonts w:ascii="Cambria" w:hAnsi="Cambria" w:cs="Arial"/>
            <w:b/>
            <w:i/>
            <w:sz w:val="22"/>
            <w:szCs w:val="22"/>
          </w:rPr>
          <w:t>Wykonywanie usług z zakresu gospodarki leśnej na terenie Nadl</w:t>
        </w:r>
        <w:r w:rsidR="004937CA">
          <w:rPr>
            <w:rFonts w:ascii="Cambria" w:hAnsi="Cambria" w:cs="Arial"/>
            <w:b/>
            <w:i/>
            <w:sz w:val="22"/>
            <w:szCs w:val="22"/>
          </w:rPr>
          <w:t>eśnic</w:t>
        </w:r>
        <w:r w:rsidR="00B069E5">
          <w:rPr>
            <w:rFonts w:ascii="Cambria" w:hAnsi="Cambria" w:cs="Arial"/>
            <w:b/>
            <w:i/>
            <w:sz w:val="22"/>
            <w:szCs w:val="22"/>
          </w:rPr>
          <w:t>twa Kobiór w roku 2022</w:t>
        </w:r>
        <w:bookmarkStart w:id="41" w:name="_GoBack"/>
        <w:bookmarkEnd w:id="41"/>
        <w:r w:rsidR="004937CA">
          <w:rPr>
            <w:rFonts w:ascii="Cambria" w:hAnsi="Cambria" w:cs="Arial"/>
            <w:sz w:val="22"/>
            <w:szCs w:val="22"/>
          </w:rPr>
          <w:t xml:space="preserve">, </w:t>
        </w:r>
      </w:ins>
      <w:del w:id="42" w:author="Jadwiga Długajczyk" w:date="2022-01-14T20:05:00Z">
        <w:r w:rsidDel="004937CA">
          <w:rPr>
            <w:rFonts w:ascii="Cambria" w:hAnsi="Cambria" w:cs="Arial"/>
            <w:sz w:val="22"/>
            <w:szCs w:val="22"/>
          </w:rPr>
          <w:delText>________________________</w:delText>
        </w:r>
      </w:del>
      <w:r>
        <w:rPr>
          <w:rFonts w:ascii="Cambria" w:hAnsi="Cambria" w:cs="Arial"/>
          <w:sz w:val="22"/>
          <w:szCs w:val="22"/>
        </w:rPr>
        <w:t xml:space="preserve"> („Przedmiot Umowy”).</w:t>
      </w:r>
    </w:p>
    <w:p w14:paraId="39C53A89" w14:textId="77777777" w:rsidR="0056780A" w:rsidRDefault="0056780A" w:rsidP="0056780A">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lastRenderedPageBreak/>
        <w:t>Zestawienie ilości prac wchodzących w zakres Przedmiotu Umowy, opis standardu</w:t>
      </w:r>
      <w:r>
        <w:rPr>
          <w:rFonts w:ascii="Cambria" w:hAnsi="Cambria" w:cs="Arial"/>
          <w:bCs/>
          <w:sz w:val="22"/>
          <w:szCs w:val="22"/>
        </w:rPr>
        <w:t xml:space="preserve"> technologii wykonawstwa prac leśnych oraz procedury odbioru</w:t>
      </w:r>
      <w:r>
        <w:rPr>
          <w:rFonts w:ascii="Cambria" w:hAnsi="Cambria" w:cs="Arial"/>
          <w:sz w:val="22"/>
          <w:szCs w:val="22"/>
        </w:rPr>
        <w:t xml:space="preserve"> zostały określone w specyfikacji</w:t>
      </w:r>
      <w:r w:rsidRPr="00F31F43">
        <w:rPr>
          <w:rFonts w:ascii="Cambria" w:hAnsi="Cambria" w:cs="Arial"/>
          <w:sz w:val="22"/>
          <w:szCs w:val="22"/>
        </w:rPr>
        <w:t xml:space="preserve">i </w:t>
      </w:r>
      <w:r>
        <w:rPr>
          <w:rFonts w:ascii="Cambria" w:hAnsi="Cambria" w:cs="Arial"/>
          <w:sz w:val="22"/>
          <w:szCs w:val="22"/>
        </w:rPr>
        <w:t>warunków zamówienia dla Postępowania („SWZ”). SWZ stanowi Załącznik Nr 1 do Umowy.</w:t>
      </w:r>
    </w:p>
    <w:p w14:paraId="77576115" w14:textId="77777777" w:rsidR="0013110C" w:rsidRDefault="0013110C" w:rsidP="00225ACD">
      <w:pPr>
        <w:numPr>
          <w:ilvl w:val="0"/>
          <w:numId w:val="5"/>
        </w:numPr>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pacing w:before="120"/>
        <w:ind w:left="567" w:hanging="567"/>
        <w:jc w:val="both"/>
        <w:rPr>
          <w:rFonts w:ascii="Cambria" w:hAnsi="Cambria" w:cs="Arial"/>
          <w:sz w:val="22"/>
          <w:szCs w:val="22"/>
          <w:shd w:val="clear" w:color="auto" w:fill="FFFF00"/>
        </w:rPr>
      </w:pPr>
      <w:bookmarkStart w:id="43" w:name="_Hlk15289409"/>
      <w:r>
        <w:rPr>
          <w:rFonts w:ascii="Cambria" w:hAnsi="Cambria" w:cs="Arial"/>
          <w:sz w:val="22"/>
          <w:szCs w:val="22"/>
        </w:rPr>
        <w:t xml:space="preserve">Wskazane w SWZ ilości prac </w:t>
      </w:r>
      <w:bookmarkStart w:id="44" w:name="_Hlk15288716"/>
      <w:r>
        <w:rPr>
          <w:rFonts w:ascii="Cambria" w:hAnsi="Cambria" w:cs="Arial"/>
          <w:sz w:val="22"/>
          <w:szCs w:val="22"/>
        </w:rPr>
        <w:t>wchodzących w zakres Przedmiotu Umowy</w:t>
      </w:r>
      <w:bookmarkEnd w:id="44"/>
      <w:r>
        <w:rPr>
          <w:rFonts w:ascii="Cambria" w:hAnsi="Cambria" w:cs="Arial"/>
          <w:sz w:val="22"/>
          <w:szCs w:val="22"/>
        </w:rPr>
        <w:t xml:space="preserve"> (a wycenione przez Wykonawcę w kosztorysie ofertowym stanowiącym część Oferty)</w:t>
      </w:r>
      <w:bookmarkEnd w:id="43"/>
      <w:r>
        <w:rPr>
          <w:rFonts w:ascii="Cambria" w:hAnsi="Cambria" w:cs="Arial"/>
          <w:sz w:val="22"/>
          <w:szCs w:val="22"/>
        </w:rPr>
        <w:t xml:space="preserve">, mają charakter szacunkowy. Ilość prac zleconych do wykonania w trakcie realizacji Przedmiotu Umowy może być mniejsza od ilości przedstawionej w </w:t>
      </w:r>
      <w:r w:rsidR="00904AAE">
        <w:rPr>
          <w:rFonts w:ascii="Cambria" w:hAnsi="Cambria" w:cs="Arial"/>
          <w:sz w:val="22"/>
          <w:szCs w:val="22"/>
        </w:rPr>
        <w:t>SWZ</w:t>
      </w:r>
      <w:r>
        <w:rPr>
          <w:rFonts w:ascii="Cambria" w:hAnsi="Cambria" w:cs="Arial"/>
          <w:sz w:val="22"/>
          <w:szCs w:val="22"/>
        </w:rPr>
        <w:t>, co jednak nie może być podstawą do jakichkolwiek roszczeń Wykonawcy w stosunku do Zamawiającego</w:t>
      </w:r>
      <w:r w:rsidR="007B4395">
        <w:rPr>
          <w:rFonts w:ascii="Cambria" w:hAnsi="Cambria" w:cs="Arial"/>
          <w:sz w:val="22"/>
          <w:szCs w:val="22"/>
        </w:rPr>
        <w:t xml:space="preserve"> niezależnie od ich podstawy prawnej</w:t>
      </w:r>
      <w:r>
        <w:rPr>
          <w:rFonts w:ascii="Cambria" w:hAnsi="Cambria" w:cs="Arial"/>
          <w:sz w:val="22"/>
          <w:szCs w:val="22"/>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pacing w:before="120"/>
        <w:ind w:left="567" w:hanging="567"/>
        <w:jc w:val="both"/>
        <w:rPr>
          <w:rFonts w:ascii="Cambria" w:hAnsi="Cambria" w:cs="Arial"/>
          <w:sz w:val="22"/>
          <w:szCs w:val="22"/>
          <w:shd w:val="clear" w:color="auto" w:fill="FFFF00"/>
        </w:rPr>
      </w:pPr>
      <w:r w:rsidRPr="00DE1823">
        <w:rPr>
          <w:rFonts w:ascii="Cambria" w:hAnsi="Cambria" w:cs="Arial"/>
          <w:sz w:val="22"/>
          <w:szCs w:val="22"/>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rPr>
        <w:t xml:space="preserve">. </w:t>
      </w:r>
    </w:p>
    <w:p w14:paraId="3F8D0FB2" w14:textId="58C3675E" w:rsidR="0013110C" w:rsidRDefault="0013110C" w:rsidP="00225ACD">
      <w:pPr>
        <w:numPr>
          <w:ilvl w:val="0"/>
          <w:numId w:val="5"/>
        </w:numPr>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5"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6" w:name="_Hlk15289075"/>
      <w:r>
        <w:rPr>
          <w:rFonts w:ascii="Cambria" w:hAnsi="Cambria" w:cs="Arial"/>
          <w:bCs/>
          <w:sz w:val="22"/>
          <w:szCs w:val="22"/>
          <w:lang w:eastAsia="en-US"/>
        </w:rPr>
        <w:t>lokalizacji (adresie leśnym) na Obszarze Realizacji Pakietu</w:t>
      </w:r>
      <w:bookmarkEnd w:id="46"/>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45"/>
    <w:p w14:paraId="21A007D1" w14:textId="062D34B4" w:rsidR="0013110C" w:rsidRDefault="0013110C" w:rsidP="00225ACD">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rPr>
        <w:t>SWZ</w:t>
      </w:r>
      <w:r>
        <w:rPr>
          <w:rFonts w:ascii="Cambria" w:hAnsi="Cambria" w:cs="Arial"/>
          <w:sz w:val="22"/>
          <w:szCs w:val="22"/>
        </w:rPr>
        <w:t xml:space="preserve">. Wykonawca oświadcza, iż zapoznał się z dokumentami wskazanymi w zdaniu poprzednim. </w:t>
      </w:r>
    </w:p>
    <w:p w14:paraId="1358A2D6" w14:textId="77777777" w:rsidR="0013110C" w:rsidRDefault="0013110C" w:rsidP="00225ACD">
      <w:pPr>
        <w:numPr>
          <w:ilvl w:val="0"/>
          <w:numId w:val="5"/>
        </w:numPr>
        <w:spacing w:before="120"/>
        <w:ind w:left="567" w:hanging="567"/>
        <w:jc w:val="both"/>
        <w:rPr>
          <w:rFonts w:ascii="Cambria" w:hAnsi="Cambria" w:cs="Arial"/>
          <w:sz w:val="22"/>
          <w:szCs w:val="22"/>
        </w:rPr>
      </w:pPr>
      <w:r>
        <w:rPr>
          <w:rFonts w:ascii="Cambria" w:hAnsi="Cambria" w:cs="Arial"/>
          <w:sz w:val="22"/>
          <w:szCs w:val="22"/>
        </w:rPr>
        <w:t>Wykonawca oświadcza, iż jest mu wiadome, że Zamawiający podlega procesowi certyfikacji według standardów określonych przez FSC (</w:t>
      </w:r>
      <w:r>
        <w:rPr>
          <w:rFonts w:ascii="Cambria" w:hAnsi="Cambria" w:cs="Arial"/>
          <w:i/>
          <w:iCs/>
          <w:sz w:val="22"/>
          <w:szCs w:val="22"/>
        </w:rPr>
        <w:t>Forest Stewardship Council</w:t>
      </w:r>
      <w:r>
        <w:rPr>
          <w:rFonts w:ascii="Cambria" w:hAnsi="Cambria" w:cs="Arial"/>
          <w:sz w:val="22"/>
          <w:szCs w:val="22"/>
        </w:rPr>
        <w:t xml:space="preserve">) oraz </w:t>
      </w:r>
      <w:r>
        <w:rPr>
          <w:rFonts w:ascii="Cambria" w:hAnsi="Cambria"/>
          <w:sz w:val="22"/>
          <w:szCs w:val="22"/>
        </w:rPr>
        <w:t>PEFC Council (</w:t>
      </w:r>
      <w:r>
        <w:rPr>
          <w:rFonts w:ascii="Cambria" w:hAnsi="Cambria"/>
          <w:i/>
          <w:iCs/>
          <w:sz w:val="22"/>
          <w:szCs w:val="22"/>
        </w:rPr>
        <w:t>Programme for the Endorsement of Forest Certification Schemes</w:t>
      </w:r>
      <w:r>
        <w:rPr>
          <w:rFonts w:ascii="Cambria" w:hAnsi="Cambria"/>
          <w:sz w:val="22"/>
          <w:szCs w:val="22"/>
        </w:rPr>
        <w:t>).</w:t>
      </w:r>
      <w:r>
        <w:rPr>
          <w:rFonts w:ascii="Cambria" w:hAnsi="Cambria" w:cs="Arial"/>
          <w:sz w:val="22"/>
          <w:szCs w:val="22"/>
        </w:rPr>
        <w:t xml:space="preserve"> Wykonawca zobowiązany jest do umożliwienia przeprowadzenia prac audytorom FSC </w:t>
      </w:r>
      <w:r>
        <w:rPr>
          <w:rFonts w:ascii="Cambria" w:hAnsi="Cambria" w:cs="Arial"/>
          <w:sz w:val="22"/>
          <w:szCs w:val="22"/>
        </w:rPr>
        <w:lastRenderedPageBreak/>
        <w:t>(</w:t>
      </w:r>
      <w:r w:rsidRPr="001D1287">
        <w:rPr>
          <w:rFonts w:ascii="Cambria" w:hAnsi="Cambria" w:cs="Arial"/>
          <w:i/>
          <w:iCs/>
          <w:sz w:val="22"/>
          <w:szCs w:val="22"/>
        </w:rPr>
        <w:t>Forest Stewardship Council</w:t>
      </w:r>
      <w:r>
        <w:rPr>
          <w:rFonts w:ascii="Cambria" w:hAnsi="Cambria" w:cs="Arial"/>
          <w:sz w:val="22"/>
          <w:szCs w:val="22"/>
        </w:rPr>
        <w:t>) oraz PEFC Council (</w:t>
      </w:r>
      <w:r w:rsidRPr="001D1287">
        <w:rPr>
          <w:rFonts w:ascii="Cambria" w:hAnsi="Cambria" w:cs="Arial"/>
          <w:i/>
          <w:iCs/>
          <w:sz w:val="22"/>
          <w:szCs w:val="22"/>
        </w:rPr>
        <w:t>Programme for the Endorsement of Forest Certification Schemes</w:t>
      </w:r>
      <w:r>
        <w:rPr>
          <w:rFonts w:ascii="Cambria" w:hAnsi="Cambria" w:cs="Arial"/>
          <w:sz w:val="22"/>
          <w:szCs w:val="22"/>
        </w:rPr>
        <w:t xml:space="preserve">) w zakresie certyfikacji w trakcie realizacji Przedmiotu Umowy. </w:t>
      </w:r>
    </w:p>
    <w:p w14:paraId="0117557F"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Skorzystanie z Opcji może nastąpić przez cały okres realizacji Przedmiotu Umowy, o którym mowa w § 3 ust. 1</w:t>
      </w:r>
      <w:r w:rsidRPr="00F31F43">
        <w:rPr>
          <w:rFonts w:ascii="Cambria" w:hAnsi="Cambria" w:cs="Arial"/>
          <w:sz w:val="22"/>
          <w:szCs w:val="22"/>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Przedmiotem Opcji będą takie same (analogiczne</w:t>
      </w:r>
      <w:r w:rsidRPr="00D02098">
        <w:rPr>
          <w:rFonts w:ascii="Cambria" w:hAnsi="Cambria" w:cs="Arial"/>
          <w:sz w:val="22"/>
          <w:szCs w:val="22"/>
        </w:rPr>
        <w:t xml:space="preserve"> </w:t>
      </w:r>
      <w:r>
        <w:rPr>
          <w:rFonts w:ascii="Cambria" w:hAnsi="Cambria" w:cs="Arial"/>
          <w:sz w:val="22"/>
          <w:szCs w:val="22"/>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pacing w:before="120"/>
        <w:ind w:left="567" w:hanging="567"/>
        <w:jc w:val="both"/>
        <w:rPr>
          <w:rFonts w:ascii="Cambria" w:hAnsi="Cambria" w:cs="Arial"/>
          <w:sz w:val="22"/>
          <w:szCs w:val="22"/>
        </w:rPr>
      </w:pPr>
      <w:r w:rsidRPr="00FA0759">
        <w:rPr>
          <w:rFonts w:ascii="Cambria" w:hAnsi="Cambria" w:cs="Arial"/>
          <w:sz w:val="22"/>
          <w:szCs w:val="22"/>
        </w:rPr>
        <w:t>Prace będące przedm</w:t>
      </w:r>
      <w:r w:rsidRPr="00BD70D5">
        <w:rPr>
          <w:rFonts w:ascii="Cambria" w:hAnsi="Cambria" w:cs="Arial"/>
          <w:sz w:val="22"/>
          <w:szCs w:val="22"/>
        </w:rPr>
        <w:t xml:space="preserve">iotem Opcji mogą zostać zlecone w ilości, która nie będzie przekraczała 20 % Wartości Przedmiotu Umowy określonej zgodnie z § 10 ust 1. </w:t>
      </w:r>
      <w:r w:rsidRPr="00FA0759">
        <w:rPr>
          <w:rFonts w:ascii="Cambria" w:hAnsi="Cambria" w:cs="Arial"/>
          <w:sz w:val="22"/>
          <w:szCs w:val="22"/>
        </w:rPr>
        <w:t>Podstawą określenia wartości prac zleconych w ramach Opcji (w celu określenia jej zakresu) będą ceny jednostkowe poszcz</w:t>
      </w:r>
      <w:r w:rsidRPr="00BD70D5">
        <w:rPr>
          <w:rFonts w:ascii="Cambria" w:hAnsi="Cambria" w:cs="Arial"/>
          <w:sz w:val="22"/>
          <w:szCs w:val="22"/>
        </w:rPr>
        <w:t xml:space="preserve">ególnych prac zawarte w kosztorysie ofertowym stanowiącym część Oferty. </w:t>
      </w:r>
    </w:p>
    <w:p w14:paraId="0C395AFC" w14:textId="36DDF5D8" w:rsidR="00AA728F" w:rsidRP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rPr>
        <w:t xml:space="preserve">. </w:t>
      </w:r>
    </w:p>
    <w:p w14:paraId="7E982B4F" w14:textId="7F7D7D35" w:rsidR="0013110C" w:rsidRDefault="0013110C" w:rsidP="00225ACD">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pacing w:before="120"/>
        <w:ind w:left="567" w:hanging="567"/>
        <w:jc w:val="both"/>
        <w:rPr>
          <w:rFonts w:ascii="Cambria" w:hAnsi="Cambria" w:cs="Arial"/>
          <w:sz w:val="22"/>
          <w:szCs w:val="22"/>
        </w:rPr>
      </w:pPr>
      <w:r>
        <w:rPr>
          <w:rFonts w:ascii="Cambria" w:hAnsi="Cambria" w:cs="Arial"/>
          <w:sz w:val="22"/>
          <w:szCs w:val="22"/>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pacing w:before="120"/>
        <w:ind w:left="567"/>
        <w:jc w:val="both"/>
        <w:rPr>
          <w:rFonts w:ascii="Cambria" w:hAnsi="Cambria" w:cs="Arial"/>
          <w:sz w:val="22"/>
          <w:szCs w:val="22"/>
        </w:rPr>
      </w:pPr>
    </w:p>
    <w:p w14:paraId="5180A61B"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2</w:t>
      </w:r>
      <w:r>
        <w:rPr>
          <w:rFonts w:ascii="Cambria" w:hAnsi="Cambria" w:cs="Arial"/>
          <w:b/>
          <w:color w:val="000000"/>
          <w:sz w:val="22"/>
          <w:szCs w:val="22"/>
        </w:rPr>
        <w:br/>
        <w:t>Zlecanie prac</w:t>
      </w:r>
    </w:p>
    <w:p w14:paraId="4F71373E"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rPr>
        <w:t xml:space="preserve">oraz informacje dotyczące bezpieczeństwa i ochrony przyrody. </w:t>
      </w:r>
      <w:r w:rsidR="0083611F">
        <w:rPr>
          <w:rFonts w:ascii="Cambria" w:hAnsi="Cambria" w:cs="Arial"/>
          <w:sz w:val="22"/>
          <w:szCs w:val="22"/>
        </w:rPr>
        <w:t xml:space="preserve">Zlecenia, których przedmiotem będzie wykonywanie prac </w:t>
      </w:r>
      <w:r w:rsidR="00AD6583">
        <w:rPr>
          <w:rFonts w:ascii="Cambria" w:hAnsi="Cambria" w:cs="Arial"/>
          <w:sz w:val="22"/>
          <w:szCs w:val="22"/>
        </w:rPr>
        <w:t xml:space="preserve">z zakresu </w:t>
      </w:r>
      <w:r w:rsidR="0083611F">
        <w:rPr>
          <w:rFonts w:ascii="Cambria" w:hAnsi="Cambria" w:cs="Arial"/>
          <w:sz w:val="22"/>
          <w:szCs w:val="22"/>
        </w:rPr>
        <w:t>zrywki i pozyskani</w:t>
      </w:r>
      <w:r w:rsidR="00AD6583">
        <w:rPr>
          <w:rFonts w:ascii="Cambria" w:hAnsi="Cambria" w:cs="Arial"/>
          <w:sz w:val="22"/>
          <w:szCs w:val="22"/>
        </w:rPr>
        <w:t xml:space="preserve">a mogą również określać </w:t>
      </w:r>
      <w:r w:rsidR="00B77C3D">
        <w:rPr>
          <w:rFonts w:ascii="Cambria" w:hAnsi="Cambria" w:cs="Arial"/>
          <w:sz w:val="22"/>
          <w:szCs w:val="22"/>
        </w:rPr>
        <w:t xml:space="preserve">dopuszczalną </w:t>
      </w:r>
      <w:r w:rsidR="00AD6583">
        <w:rPr>
          <w:rFonts w:ascii="Cambria" w:hAnsi="Cambria" w:cs="Arial"/>
          <w:sz w:val="22"/>
          <w:szCs w:val="22"/>
        </w:rPr>
        <w:t xml:space="preserve">tolerancję określającą różnicę pomiędzy ilością masy </w:t>
      </w:r>
      <w:r w:rsidR="00B77C3D">
        <w:rPr>
          <w:rFonts w:ascii="Cambria" w:hAnsi="Cambria" w:cs="Arial"/>
          <w:sz w:val="22"/>
          <w:szCs w:val="22"/>
        </w:rPr>
        <w:t>zleconej do pozyskania oraz ilością masy faktycznie wykonane</w:t>
      </w:r>
      <w:r w:rsidR="003B4A6C">
        <w:rPr>
          <w:rFonts w:ascii="Cambria" w:hAnsi="Cambria" w:cs="Arial"/>
          <w:sz w:val="22"/>
          <w:szCs w:val="22"/>
        </w:rPr>
        <w:t xml:space="preserve">j, której wystąpienie nie może powodować uznania, że prace te zostały wykonane nienależycie. </w:t>
      </w:r>
    </w:p>
    <w:p w14:paraId="456132C5" w14:textId="7C2D4239" w:rsidR="009A2E7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rPr>
        <w:t xml:space="preserve">i wypełnienie wszystkich wymogów opisanych w </w:t>
      </w:r>
      <w:r w:rsidR="00904AAE">
        <w:rPr>
          <w:rFonts w:ascii="Cambria" w:hAnsi="Cambria" w:cs="Arial"/>
          <w:sz w:val="22"/>
          <w:szCs w:val="22"/>
        </w:rPr>
        <w:t>SWZ</w:t>
      </w:r>
      <w:r>
        <w:rPr>
          <w:rFonts w:ascii="Cambria" w:hAnsi="Cambria" w:cs="Arial"/>
          <w:sz w:val="22"/>
          <w:szCs w:val="22"/>
        </w:rPr>
        <w:t xml:space="preserve">. </w:t>
      </w:r>
      <w:r w:rsidR="00EE0C0B">
        <w:rPr>
          <w:rFonts w:ascii="Cambria" w:hAnsi="Cambria" w:cs="Arial"/>
          <w:sz w:val="22"/>
          <w:szCs w:val="22"/>
        </w:rPr>
        <w:t xml:space="preserve">W przypadku Zleceń, </w:t>
      </w:r>
      <w:r w:rsidR="00EE0C0B" w:rsidRPr="00EE0C0B">
        <w:rPr>
          <w:rFonts w:ascii="Cambria" w:hAnsi="Cambria" w:cs="Arial"/>
          <w:sz w:val="22"/>
          <w:szCs w:val="22"/>
        </w:rPr>
        <w:t>których przedmiotem będzie wykonywanie prac z zakresu pozyskania</w:t>
      </w:r>
      <w:r w:rsidR="00C94726">
        <w:rPr>
          <w:rFonts w:ascii="Cambria" w:hAnsi="Cambria" w:cs="Arial"/>
          <w:sz w:val="22"/>
          <w:szCs w:val="22"/>
        </w:rPr>
        <w:t xml:space="preserve"> i </w:t>
      </w:r>
      <w:r w:rsidR="00C94726" w:rsidRPr="00C94726">
        <w:rPr>
          <w:rFonts w:ascii="Cambria" w:hAnsi="Cambria" w:cs="Arial"/>
          <w:sz w:val="22"/>
          <w:szCs w:val="22"/>
        </w:rPr>
        <w:t xml:space="preserve"> </w:t>
      </w:r>
      <w:r w:rsidR="00C94726" w:rsidRPr="00EE0C0B">
        <w:rPr>
          <w:rFonts w:ascii="Cambria" w:hAnsi="Cambria" w:cs="Arial"/>
          <w:sz w:val="22"/>
          <w:szCs w:val="22"/>
        </w:rPr>
        <w:t>zrywki</w:t>
      </w:r>
      <w:r w:rsidR="001E1EE2">
        <w:rPr>
          <w:rFonts w:ascii="Cambria" w:hAnsi="Cambria" w:cs="Arial"/>
          <w:sz w:val="22"/>
          <w:szCs w:val="22"/>
        </w:rPr>
        <w:t>, prace te będą uznawane za wykonane należycie</w:t>
      </w:r>
      <w:r w:rsidR="009531A7">
        <w:rPr>
          <w:rFonts w:ascii="Cambria" w:hAnsi="Cambria" w:cs="Arial"/>
          <w:sz w:val="22"/>
          <w:szCs w:val="22"/>
        </w:rPr>
        <w:t xml:space="preserve">, jeżeli zostanie pozyskane i zerwane nie mniej niż 80% i nie więcej niż 120% </w:t>
      </w:r>
      <w:r w:rsidR="000A57AB">
        <w:rPr>
          <w:rFonts w:ascii="Cambria" w:hAnsi="Cambria" w:cs="Arial"/>
          <w:sz w:val="22"/>
          <w:szCs w:val="22"/>
        </w:rPr>
        <w:t xml:space="preserve">masy określonej w Zleceniu, chyba że w Zleceniu zostanie określona inna tolerancja. </w:t>
      </w:r>
    </w:p>
    <w:p w14:paraId="3CE582F6" w14:textId="6F526DFB"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Podana w </w:t>
      </w:r>
      <w:r w:rsidR="00481873">
        <w:rPr>
          <w:rFonts w:ascii="Cambria" w:hAnsi="Cambria" w:cs="Arial"/>
          <w:sz w:val="22"/>
          <w:szCs w:val="22"/>
        </w:rPr>
        <w:t>Z</w:t>
      </w:r>
      <w:r>
        <w:rPr>
          <w:rFonts w:ascii="Cambria" w:hAnsi="Cambria" w:cs="Arial"/>
          <w:sz w:val="22"/>
          <w:szCs w:val="22"/>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Wykonawca nie może odmówić przyjęcia Zlecenia, co nie uchybia uprawnieniom Wykonawcy określonym w ust. </w:t>
      </w:r>
      <w:r w:rsidR="003342DD">
        <w:rPr>
          <w:rFonts w:ascii="Cambria" w:hAnsi="Cambria"/>
          <w:sz w:val="22"/>
          <w:szCs w:val="22"/>
        </w:rPr>
        <w:t>12</w:t>
      </w:r>
      <w:r>
        <w:rPr>
          <w:rFonts w:ascii="Cambria" w:hAnsi="Cambria"/>
          <w:sz w:val="22"/>
          <w:szCs w:val="22"/>
        </w:rPr>
        <w:t xml:space="preserve">. </w:t>
      </w:r>
    </w:p>
    <w:p w14:paraId="5F173931"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Wezwania do przyjęcia Zlecenia będą przekazywane Wykonawcy, zgodnie z wyborem Zamawiającego, </w:t>
      </w:r>
    </w:p>
    <w:p w14:paraId="18F9FAE0" w14:textId="77777777" w:rsidR="0013110C" w:rsidRDefault="0013110C" w:rsidP="00225ACD">
      <w:pPr>
        <w:numPr>
          <w:ilvl w:val="0"/>
          <w:numId w:val="7"/>
        </w:numPr>
        <w:spacing w:before="120"/>
        <w:jc w:val="both"/>
        <w:rPr>
          <w:rFonts w:ascii="Cambria" w:hAnsi="Cambria"/>
          <w:sz w:val="22"/>
          <w:szCs w:val="22"/>
        </w:rPr>
      </w:pPr>
      <w:r>
        <w:rPr>
          <w:rFonts w:ascii="Cambria" w:hAnsi="Cambria"/>
          <w:sz w:val="22"/>
          <w:szCs w:val="22"/>
        </w:rPr>
        <w:t xml:space="preserve">telefonicznie na numer ______________________, </w:t>
      </w:r>
    </w:p>
    <w:p w14:paraId="491A1055" w14:textId="77777777" w:rsidR="0013110C" w:rsidRDefault="0013110C" w:rsidP="00225ACD">
      <w:pPr>
        <w:spacing w:before="120"/>
        <w:ind w:left="567"/>
        <w:jc w:val="both"/>
        <w:rPr>
          <w:rFonts w:ascii="Cambria" w:hAnsi="Cambria"/>
          <w:sz w:val="22"/>
          <w:szCs w:val="22"/>
        </w:rPr>
      </w:pPr>
      <w:r>
        <w:rPr>
          <w:rFonts w:ascii="Cambria" w:hAnsi="Cambria"/>
          <w:sz w:val="22"/>
          <w:szCs w:val="22"/>
        </w:rPr>
        <w:t xml:space="preserve">lub </w:t>
      </w:r>
    </w:p>
    <w:p w14:paraId="07F1661F" w14:textId="77777777" w:rsidR="0013110C" w:rsidRDefault="0013110C" w:rsidP="00225ACD">
      <w:pPr>
        <w:numPr>
          <w:ilvl w:val="0"/>
          <w:numId w:val="7"/>
        </w:numPr>
        <w:spacing w:before="120"/>
        <w:jc w:val="both"/>
        <w:rPr>
          <w:rFonts w:ascii="Cambria" w:hAnsi="Cambria"/>
          <w:sz w:val="22"/>
          <w:szCs w:val="22"/>
        </w:rPr>
      </w:pPr>
      <w:r>
        <w:rPr>
          <w:rFonts w:ascii="Cambria" w:hAnsi="Cambria"/>
          <w:sz w:val="22"/>
          <w:szCs w:val="22"/>
        </w:rPr>
        <w:t>pocztą elektroniczną</w:t>
      </w:r>
      <w:r>
        <w:rPr>
          <w:rFonts w:ascii="Cambria" w:hAnsi="Cambria"/>
          <w:i/>
          <w:sz w:val="22"/>
          <w:szCs w:val="22"/>
        </w:rPr>
        <w:t xml:space="preserve"> </w:t>
      </w:r>
      <w:r>
        <w:rPr>
          <w:rFonts w:ascii="Cambria" w:hAnsi="Cambria"/>
          <w:sz w:val="22"/>
          <w:szCs w:val="22"/>
        </w:rPr>
        <w:t xml:space="preserve">na adres e-mail ____________, </w:t>
      </w:r>
    </w:p>
    <w:p w14:paraId="52E7738D" w14:textId="77777777" w:rsidR="0013110C" w:rsidRDefault="0013110C" w:rsidP="00225ACD">
      <w:pPr>
        <w:spacing w:before="120"/>
        <w:ind w:left="567"/>
        <w:jc w:val="both"/>
        <w:rPr>
          <w:rFonts w:ascii="Cambria" w:hAnsi="Cambria"/>
          <w:sz w:val="22"/>
          <w:szCs w:val="22"/>
        </w:rPr>
      </w:pPr>
      <w:r>
        <w:rPr>
          <w:rFonts w:ascii="Cambria" w:hAnsi="Cambria"/>
          <w:sz w:val="22"/>
          <w:szCs w:val="22"/>
        </w:rPr>
        <w:t xml:space="preserve">lub </w:t>
      </w:r>
    </w:p>
    <w:p w14:paraId="1448BC38" w14:textId="77777777" w:rsidR="0013110C" w:rsidRDefault="0013110C" w:rsidP="00225ACD">
      <w:pPr>
        <w:spacing w:before="120"/>
        <w:ind w:left="1134" w:hanging="567"/>
        <w:jc w:val="both"/>
        <w:rPr>
          <w:rFonts w:ascii="Cambria" w:hAnsi="Cambria"/>
          <w:sz w:val="22"/>
          <w:szCs w:val="22"/>
        </w:rPr>
      </w:pPr>
      <w:r>
        <w:rPr>
          <w:rFonts w:ascii="Cambria" w:hAnsi="Cambria"/>
          <w:sz w:val="22"/>
          <w:szCs w:val="22"/>
        </w:rPr>
        <w:t>3)</w:t>
      </w:r>
      <w:r>
        <w:rPr>
          <w:rFonts w:ascii="Cambria" w:hAnsi="Cambria"/>
          <w:sz w:val="22"/>
          <w:szCs w:val="22"/>
        </w:rPr>
        <w:tab/>
        <w:t xml:space="preserve">faxem na numer ________________. </w:t>
      </w:r>
    </w:p>
    <w:p w14:paraId="45697B92"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Zamawiający przekaże Zlecenie w formie pisemnej. Wykonawca </w:t>
      </w:r>
      <w:r>
        <w:rPr>
          <w:rFonts w:ascii="Cambria" w:hAnsi="Cambria" w:cs="Arial"/>
          <w:sz w:val="22"/>
          <w:szCs w:val="22"/>
        </w:rPr>
        <w:t xml:space="preserve">potwierdzi każdorazowo przyjęcie Zlecenia poprzez jego podpisanie. </w:t>
      </w:r>
    </w:p>
    <w:p w14:paraId="45251619"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rPr>
        <w:t>10</w:t>
      </w:r>
      <w:r>
        <w:rPr>
          <w:rFonts w:ascii="Cambria" w:hAnsi="Cambria" w:cs="Arial"/>
          <w:sz w:val="22"/>
          <w:szCs w:val="22"/>
        </w:rPr>
        <w:t xml:space="preserve">. </w:t>
      </w:r>
    </w:p>
    <w:p w14:paraId="7AF8BADA" w14:textId="6FBC47DD" w:rsidR="0013110C" w:rsidRDefault="0013110C" w:rsidP="00225ACD">
      <w:pPr>
        <w:numPr>
          <w:ilvl w:val="0"/>
          <w:numId w:val="6"/>
        </w:numPr>
        <w:spacing w:before="120"/>
        <w:ind w:left="567" w:hanging="567"/>
        <w:jc w:val="both"/>
        <w:rPr>
          <w:rFonts w:ascii="Cambria" w:hAnsi="Cambria"/>
          <w:sz w:val="22"/>
          <w:szCs w:val="22"/>
        </w:rPr>
      </w:pPr>
      <w:r>
        <w:rPr>
          <w:rFonts w:ascii="Cambria" w:hAnsi="Cambria"/>
          <w:sz w:val="22"/>
          <w:szCs w:val="22"/>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rPr>
        <w:t xml:space="preserve">6 </w:t>
      </w:r>
      <w:r>
        <w:rPr>
          <w:rFonts w:ascii="Cambria" w:hAnsi="Cambria"/>
          <w:sz w:val="22"/>
          <w:szCs w:val="22"/>
        </w:rPr>
        <w:t>pkt 2 lub pkt 3.</w:t>
      </w:r>
    </w:p>
    <w:p w14:paraId="3325438B"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Jeżeli pomimo przyjęcia Zlecenia Wykonawca:</w:t>
      </w:r>
    </w:p>
    <w:p w14:paraId="7000C56E"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 xml:space="preserve">nie rozpoczyna prac stanowiących Przedmiot Zlecenia w terminie 3 dni od przyjęcia Zlecenia, </w:t>
      </w:r>
    </w:p>
    <w:p w14:paraId="68A2FA21"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lub </w:t>
      </w:r>
    </w:p>
    <w:p w14:paraId="4F62B6DA"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 xml:space="preserve">realizuje Przedmiot Zlecenia w taki sposób, iż nie jest prawdopodobne, żeby zdołał wykonać je w terminie określonym w Zleceniu; </w:t>
      </w:r>
    </w:p>
    <w:p w14:paraId="190DB47F"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lub </w:t>
      </w:r>
    </w:p>
    <w:p w14:paraId="3DD223CF"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 sytuacji:</w:t>
      </w:r>
    </w:p>
    <w:p w14:paraId="57130D05" w14:textId="056B4AFE"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rPr>
        <w:t>6</w:t>
      </w:r>
      <w:r>
        <w:rPr>
          <w:rFonts w:ascii="Cambria" w:hAnsi="Cambria" w:cs="Arial"/>
          <w:sz w:val="22"/>
          <w:szCs w:val="22"/>
        </w:rPr>
        <w:t xml:space="preserve">, </w:t>
      </w:r>
    </w:p>
    <w:p w14:paraId="10E7658A"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lub</w:t>
      </w:r>
    </w:p>
    <w:p w14:paraId="182F281E"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Odwołania Zlecenia z winy Wykonawcy,</w:t>
      </w:r>
    </w:p>
    <w:p w14:paraId="6422B73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pacing w:before="120"/>
        <w:ind w:left="567" w:hanging="567"/>
        <w:jc w:val="both"/>
        <w:rPr>
          <w:rFonts w:ascii="Cambria" w:hAnsi="Cambria" w:cs="Arial"/>
          <w:bCs/>
          <w:iCs/>
          <w:color w:val="000000"/>
          <w:sz w:val="22"/>
          <w:szCs w:val="22"/>
        </w:rPr>
      </w:pPr>
      <w:r>
        <w:rPr>
          <w:rFonts w:ascii="Cambria" w:hAnsi="Cambria" w:cs="Arial"/>
          <w:bCs/>
          <w:iCs/>
          <w:color w:val="000000"/>
          <w:sz w:val="22"/>
          <w:szCs w:val="22"/>
        </w:rPr>
        <w:t>15.</w:t>
      </w:r>
      <w:r>
        <w:rPr>
          <w:rFonts w:ascii="Cambria" w:hAnsi="Cambria" w:cs="Arial"/>
          <w:bCs/>
          <w:iCs/>
          <w:color w:val="000000"/>
          <w:sz w:val="22"/>
          <w:szCs w:val="22"/>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pacing w:before="120"/>
        <w:ind w:left="567" w:hanging="567"/>
        <w:jc w:val="both"/>
        <w:rPr>
          <w:rFonts w:ascii="Cambria" w:hAnsi="Cambria" w:cs="Arial"/>
          <w:bCs/>
          <w:iCs/>
          <w:color w:val="000000"/>
          <w:sz w:val="22"/>
          <w:szCs w:val="22"/>
        </w:rPr>
      </w:pPr>
      <w:r>
        <w:rPr>
          <w:rFonts w:ascii="Cambria" w:hAnsi="Cambria" w:cs="Arial"/>
          <w:bCs/>
          <w:iCs/>
          <w:color w:val="000000"/>
          <w:sz w:val="22"/>
          <w:szCs w:val="22"/>
        </w:rPr>
        <w:t>16.</w:t>
      </w:r>
      <w:r>
        <w:rPr>
          <w:rFonts w:ascii="Cambria" w:hAnsi="Cambria" w:cs="Arial"/>
          <w:bCs/>
          <w:iCs/>
          <w:color w:val="000000"/>
          <w:sz w:val="22"/>
          <w:szCs w:val="22"/>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pacing w:before="120"/>
        <w:ind w:left="567" w:hanging="567"/>
        <w:jc w:val="both"/>
        <w:rPr>
          <w:rFonts w:ascii="Cambria" w:hAnsi="Cambria" w:cs="Arial"/>
          <w:bCs/>
          <w:iCs/>
          <w:color w:val="000000"/>
          <w:sz w:val="22"/>
          <w:szCs w:val="22"/>
        </w:rPr>
      </w:pPr>
    </w:p>
    <w:p w14:paraId="3F47C1BA"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3</w:t>
      </w:r>
      <w:r>
        <w:rPr>
          <w:rFonts w:ascii="Cambria" w:hAnsi="Cambria" w:cs="Arial"/>
          <w:b/>
          <w:color w:val="000000"/>
          <w:sz w:val="22"/>
          <w:szCs w:val="22"/>
        </w:rPr>
        <w:br/>
        <w:t>Okres realizacji Przedmiotu Umowy</w:t>
      </w:r>
    </w:p>
    <w:p w14:paraId="3EDFC5A0" w14:textId="5D2BA3FF"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Przedmiot Umowy powinien zostać zrealizowany od dnia __________ r. do dnia </w:t>
      </w:r>
      <w:del w:id="47" w:author="Adam Malik" w:date="2021-11-06T20:49:00Z">
        <w:r w:rsidDel="0053350B">
          <w:rPr>
            <w:rFonts w:ascii="Cambria" w:hAnsi="Cambria" w:cs="Arial"/>
            <w:sz w:val="22"/>
            <w:szCs w:val="22"/>
          </w:rPr>
          <w:delText xml:space="preserve">_________ </w:delText>
        </w:r>
      </w:del>
      <w:ins w:id="48" w:author="Adam Malik" w:date="2021-11-06T20:49:00Z">
        <w:r w:rsidR="0053350B">
          <w:rPr>
            <w:rFonts w:ascii="Cambria" w:hAnsi="Cambria" w:cs="Arial"/>
            <w:sz w:val="22"/>
            <w:szCs w:val="22"/>
          </w:rPr>
          <w:t xml:space="preserve">31 grudnia 2021 </w:t>
        </w:r>
      </w:ins>
      <w:r>
        <w:rPr>
          <w:rFonts w:ascii="Cambria" w:hAnsi="Cambria" w:cs="Arial"/>
          <w:sz w:val="22"/>
          <w:szCs w:val="22"/>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rPr>
        <w:t>.</w:t>
      </w:r>
    </w:p>
    <w:p w14:paraId="29AD68C9" w14:textId="277C021C"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Wykonawca będzie wykonywał Przedmiot Umowy, po przekazaniu mu Zleceń przez Przedstawicieli Zamawiającego zgodnie z § 2 ust. </w:t>
      </w:r>
      <w:r w:rsidR="009A1A27">
        <w:rPr>
          <w:rFonts w:ascii="Cambria" w:hAnsi="Cambria" w:cs="Arial"/>
          <w:sz w:val="22"/>
          <w:szCs w:val="22"/>
        </w:rPr>
        <w:t>6</w:t>
      </w:r>
      <w:r>
        <w:rPr>
          <w:rFonts w:ascii="Cambria" w:hAnsi="Cambria" w:cs="Arial"/>
          <w:sz w:val="22"/>
          <w:szCs w:val="22"/>
        </w:rPr>
        <w:t xml:space="preserve"> lub </w:t>
      </w:r>
      <w:r w:rsidR="009A1A27">
        <w:rPr>
          <w:rFonts w:ascii="Cambria" w:hAnsi="Cambria" w:cs="Arial"/>
          <w:sz w:val="22"/>
          <w:szCs w:val="22"/>
        </w:rPr>
        <w:t>10</w:t>
      </w:r>
      <w:r>
        <w:rPr>
          <w:rFonts w:ascii="Cambria" w:hAnsi="Cambria" w:cs="Arial"/>
          <w:sz w:val="22"/>
          <w:szCs w:val="22"/>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pacing w:before="120"/>
        <w:ind w:left="567"/>
        <w:jc w:val="both"/>
        <w:rPr>
          <w:rFonts w:ascii="Cambria" w:hAnsi="Cambria" w:cs="Arial"/>
          <w:sz w:val="22"/>
          <w:szCs w:val="22"/>
        </w:rPr>
      </w:pPr>
    </w:p>
    <w:p w14:paraId="113A26C5"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4</w:t>
      </w:r>
      <w:r>
        <w:rPr>
          <w:rFonts w:ascii="Cambria" w:hAnsi="Cambria" w:cs="Arial"/>
          <w:b/>
          <w:color w:val="000000"/>
          <w:sz w:val="22"/>
          <w:szCs w:val="22"/>
        </w:rPr>
        <w:br/>
        <w:t>Obowiązki Zamawiającego</w:t>
      </w:r>
    </w:p>
    <w:p w14:paraId="7EEE052A" w14:textId="77777777" w:rsidR="0013110C" w:rsidRDefault="0013110C" w:rsidP="00225ACD">
      <w:pPr>
        <w:spacing w:before="120"/>
        <w:jc w:val="both"/>
        <w:outlineLvl w:val="0"/>
        <w:rPr>
          <w:rFonts w:ascii="Cambria" w:hAnsi="Cambria" w:cs="Arial"/>
          <w:sz w:val="22"/>
          <w:szCs w:val="22"/>
        </w:rPr>
      </w:pPr>
      <w:r>
        <w:rPr>
          <w:rFonts w:ascii="Cambria" w:hAnsi="Cambria" w:cs="Arial"/>
          <w:sz w:val="22"/>
          <w:szCs w:val="22"/>
        </w:rPr>
        <w:t>W ramach zawartej Umowy Zamawiający zobowiązany jest:</w:t>
      </w:r>
    </w:p>
    <w:p w14:paraId="0C4925E8"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współpracować z Wykonawcą w celu sprawnego i rzetelnego wykonania Przedmiotu Umowy;</w:t>
      </w:r>
    </w:p>
    <w:p w14:paraId="6D3FDC51"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informować Wykonawcę o istotnych sprawach mogących mieć wpływ na realizację Przedmiotu Umowy, w tym w szczególności o planowanym zmniejszeniu zakresu prac objętych Zleceniami oraz o zamiarze skorzystania z Opcji</w:t>
      </w:r>
      <w:del w:id="49" w:author="Adam Malik" w:date="2021-11-06T20:49:00Z">
        <w:r w:rsidDel="0053350B">
          <w:rPr>
            <w:rFonts w:ascii="Cambria" w:hAnsi="Cambria" w:cs="Arial"/>
            <w:sz w:val="22"/>
            <w:szCs w:val="22"/>
          </w:rPr>
          <w:delText xml:space="preserve"> </w:delText>
        </w:r>
      </w:del>
      <w:r>
        <w:rPr>
          <w:rFonts w:ascii="Cambria" w:hAnsi="Cambria" w:cs="Arial"/>
          <w:sz w:val="22"/>
          <w:szCs w:val="22"/>
        </w:rPr>
        <w:t>;</w:t>
      </w:r>
    </w:p>
    <w:p w14:paraId="45F4019E" w14:textId="77777777" w:rsidR="0013110C" w:rsidRDefault="0013110C" w:rsidP="00225ACD">
      <w:pPr>
        <w:numPr>
          <w:ilvl w:val="0"/>
          <w:numId w:val="10"/>
        </w:numPr>
        <w:spacing w:before="120"/>
        <w:ind w:left="567" w:hanging="567"/>
        <w:jc w:val="both"/>
        <w:outlineLvl w:val="0"/>
        <w:rPr>
          <w:rFonts w:ascii="Cambria" w:hAnsi="Cambria" w:cs="Arial"/>
          <w:color w:val="000000"/>
          <w:sz w:val="22"/>
          <w:szCs w:val="22"/>
        </w:rPr>
      </w:pPr>
      <w:r>
        <w:rPr>
          <w:rFonts w:ascii="Cambria" w:hAnsi="Cambria" w:cs="Arial"/>
          <w:color w:val="000000"/>
          <w:sz w:val="22"/>
          <w:szCs w:val="22"/>
        </w:rPr>
        <w:t>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w:t>
      </w:r>
    </w:p>
    <w:p w14:paraId="3CEEDD58"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dokonywać terminowo odbiorów prac zrealizowanych przez Wykonawcę;</w:t>
      </w:r>
    </w:p>
    <w:p w14:paraId="32AE55BB"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dokonywać zapłaty należnego Wykonawcy wynagrodzenia, w terminach i na warunkach określonych w Umowie;</w:t>
      </w:r>
    </w:p>
    <w:p w14:paraId="651BBBD3" w14:textId="77777777" w:rsidR="0013110C" w:rsidRDefault="0013110C" w:rsidP="00225ACD">
      <w:pPr>
        <w:spacing w:before="120"/>
        <w:jc w:val="center"/>
        <w:rPr>
          <w:rFonts w:ascii="Cambria" w:hAnsi="Cambria" w:cs="Arial"/>
          <w:b/>
          <w:color w:val="000000"/>
          <w:sz w:val="22"/>
          <w:szCs w:val="22"/>
        </w:rPr>
      </w:pPr>
    </w:p>
    <w:p w14:paraId="74018622"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5</w:t>
      </w:r>
      <w:r>
        <w:rPr>
          <w:rFonts w:ascii="Cambria" w:hAnsi="Cambria" w:cs="Arial"/>
          <w:b/>
          <w:color w:val="000000"/>
          <w:sz w:val="22"/>
          <w:szCs w:val="22"/>
        </w:rPr>
        <w:br/>
        <w:t>Obowiązki Wykonawcy – postanowienia ogólne</w:t>
      </w:r>
    </w:p>
    <w:p w14:paraId="7983C98C" w14:textId="5B69A172"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rPr>
        <w:t>SWZ</w:t>
      </w:r>
      <w:r>
        <w:rPr>
          <w:rFonts w:ascii="Cambria" w:hAnsi="Cambria" w:cs="Arial"/>
          <w:sz w:val="22"/>
          <w:szCs w:val="22"/>
        </w:rPr>
        <w:t xml:space="preserve">. </w:t>
      </w:r>
    </w:p>
    <w:p w14:paraId="4FD80229"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Calibri"/>
          <w:color w:val="000000"/>
          <w:sz w:val="22"/>
          <w:szCs w:val="22"/>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rPr>
        <w:t xml:space="preserve">. </w:t>
      </w:r>
    </w:p>
    <w:p w14:paraId="6A1EDE3E"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Calibri"/>
          <w:sz w:val="22"/>
          <w:szCs w:val="22"/>
        </w:rPr>
        <w:t xml:space="preserve">Wykonawca </w:t>
      </w:r>
      <w:r>
        <w:rPr>
          <w:rFonts w:ascii="Cambria" w:hAnsi="Cambria" w:cs="Calibri"/>
          <w:color w:val="000000"/>
          <w:sz w:val="22"/>
          <w:szCs w:val="22"/>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poniesie wszelkie koszty realizacji Przedmiotu Umowy, z zastrzeżeniem sytuacji, gdy w Umowie (w tym w </w:t>
      </w:r>
      <w:r>
        <w:rPr>
          <w:rFonts w:ascii="Cambria" w:hAnsi="Cambria"/>
          <w:sz w:val="22"/>
          <w:szCs w:val="22"/>
        </w:rPr>
        <w:t xml:space="preserve">SWZ) </w:t>
      </w:r>
      <w:r>
        <w:rPr>
          <w:rFonts w:ascii="Cambria" w:hAnsi="Cambria" w:cs="Arial"/>
          <w:sz w:val="22"/>
          <w:szCs w:val="22"/>
        </w:rPr>
        <w:t xml:space="preserve">wyraźnie wskazano odmiennie. </w:t>
      </w:r>
    </w:p>
    <w:p w14:paraId="750FEC90"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pacing w:before="120"/>
        <w:ind w:left="567" w:hanging="567"/>
        <w:jc w:val="both"/>
        <w:rPr>
          <w:rFonts w:ascii="Cambria" w:hAnsi="Cambria" w:cs="Arial"/>
          <w:color w:val="000000"/>
          <w:sz w:val="22"/>
          <w:szCs w:val="22"/>
        </w:rPr>
      </w:pPr>
      <w:r>
        <w:rPr>
          <w:rFonts w:ascii="Cambria" w:hAnsi="Cambria" w:cs="Arial"/>
          <w:color w:val="000000"/>
          <w:sz w:val="22"/>
          <w:szCs w:val="22"/>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pacing w:before="120"/>
        <w:jc w:val="center"/>
        <w:outlineLvl w:val="0"/>
        <w:rPr>
          <w:rFonts w:ascii="Cambria" w:hAnsi="Cambria" w:cs="Arial"/>
          <w:b/>
          <w:color w:val="000000"/>
          <w:sz w:val="22"/>
          <w:szCs w:val="22"/>
        </w:rPr>
      </w:pPr>
    </w:p>
    <w:p w14:paraId="2E3C296F" w14:textId="550E4BBC" w:rsidR="0009497D" w:rsidRDefault="0009497D" w:rsidP="00225ACD">
      <w:pPr>
        <w:spacing w:before="120"/>
        <w:jc w:val="center"/>
        <w:outlineLvl w:val="0"/>
        <w:rPr>
          <w:rFonts w:ascii="Cambria" w:hAnsi="Cambria" w:cs="Arial"/>
          <w:b/>
          <w:color w:val="000000"/>
          <w:sz w:val="22"/>
          <w:szCs w:val="22"/>
        </w:rPr>
      </w:pPr>
    </w:p>
    <w:p w14:paraId="207C3EEB" w14:textId="59868C1F" w:rsidR="0009497D" w:rsidRDefault="0009497D" w:rsidP="00225ACD">
      <w:pPr>
        <w:spacing w:before="120"/>
        <w:jc w:val="center"/>
        <w:outlineLvl w:val="0"/>
        <w:rPr>
          <w:rFonts w:ascii="Cambria" w:hAnsi="Cambria" w:cs="Arial"/>
          <w:b/>
          <w:color w:val="000000"/>
          <w:sz w:val="22"/>
          <w:szCs w:val="22"/>
        </w:rPr>
      </w:pPr>
    </w:p>
    <w:p w14:paraId="19BA576F" w14:textId="77777777" w:rsidR="0009497D" w:rsidRDefault="0009497D" w:rsidP="00225ACD">
      <w:pPr>
        <w:spacing w:before="120"/>
        <w:jc w:val="center"/>
        <w:outlineLvl w:val="0"/>
        <w:rPr>
          <w:rFonts w:ascii="Cambria" w:hAnsi="Cambria" w:cs="Arial"/>
          <w:b/>
          <w:color w:val="000000"/>
          <w:sz w:val="22"/>
          <w:szCs w:val="22"/>
        </w:rPr>
      </w:pPr>
    </w:p>
    <w:p w14:paraId="7D4CB98F"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6</w:t>
      </w:r>
      <w:r>
        <w:rPr>
          <w:rFonts w:ascii="Cambria" w:hAnsi="Cambria" w:cs="Arial"/>
          <w:b/>
          <w:color w:val="000000"/>
          <w:sz w:val="22"/>
          <w:szCs w:val="22"/>
        </w:rPr>
        <w:br/>
        <w:t xml:space="preserve">Obowiązki Wykonawcy </w:t>
      </w:r>
      <w:r>
        <w:rPr>
          <w:rFonts w:ascii="Cambria" w:hAnsi="Cambria" w:cs="Arial"/>
          <w:b/>
          <w:color w:val="000000"/>
          <w:sz w:val="22"/>
          <w:szCs w:val="22"/>
        </w:rPr>
        <w:br/>
        <w:t xml:space="preserve">w zakresie technologii realizacji Przedmiotu Umowy </w:t>
      </w:r>
    </w:p>
    <w:p w14:paraId="03779B83" w14:textId="77777777" w:rsidR="0013110C" w:rsidRDefault="0013110C" w:rsidP="00225ACD">
      <w:pPr>
        <w:numPr>
          <w:ilvl w:val="0"/>
          <w:numId w:val="12"/>
        </w:numPr>
        <w:spacing w:before="120"/>
        <w:ind w:left="567" w:hanging="567"/>
        <w:jc w:val="both"/>
        <w:outlineLvl w:val="0"/>
        <w:rPr>
          <w:rFonts w:ascii="Cambria" w:hAnsi="Cambria"/>
          <w:i/>
          <w:color w:val="000000"/>
          <w:sz w:val="22"/>
          <w:szCs w:val="22"/>
        </w:rPr>
      </w:pPr>
      <w:r>
        <w:rPr>
          <w:rFonts w:ascii="Cambria" w:hAnsi="Cambria" w:cs="Arial"/>
          <w:color w:val="000000"/>
          <w:sz w:val="22"/>
          <w:szCs w:val="22"/>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rPr>
        <w:t>.</w:t>
      </w:r>
    </w:p>
    <w:p w14:paraId="1E95AE1C"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pacing w:before="120"/>
        <w:ind w:left="567" w:hanging="567"/>
        <w:jc w:val="both"/>
        <w:outlineLvl w:val="0"/>
        <w:rPr>
          <w:rFonts w:ascii="Cambria" w:hAnsi="Cambria" w:cs="Arial"/>
          <w:color w:val="000000"/>
          <w:sz w:val="22"/>
          <w:szCs w:val="22"/>
        </w:rPr>
      </w:pPr>
      <w:r>
        <w:rPr>
          <w:rFonts w:ascii="Cambria" w:hAnsi="Cambria" w:cs="Arial"/>
          <w:color w:val="000000"/>
          <w:sz w:val="22"/>
          <w:szCs w:val="22"/>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pacing w:before="120"/>
        <w:jc w:val="center"/>
        <w:outlineLvl w:val="0"/>
        <w:rPr>
          <w:rFonts w:ascii="Cambria" w:hAnsi="Cambria" w:cs="Arial"/>
          <w:b/>
          <w:color w:val="000000"/>
          <w:sz w:val="22"/>
          <w:szCs w:val="22"/>
        </w:rPr>
      </w:pPr>
    </w:p>
    <w:p w14:paraId="7D5401A4" w14:textId="1ACFF92D" w:rsidR="0009497D" w:rsidRDefault="0009497D" w:rsidP="00225ACD">
      <w:pPr>
        <w:spacing w:before="120"/>
        <w:jc w:val="center"/>
        <w:outlineLvl w:val="0"/>
        <w:rPr>
          <w:rFonts w:ascii="Cambria" w:hAnsi="Cambria" w:cs="Arial"/>
          <w:b/>
          <w:color w:val="000000"/>
          <w:sz w:val="22"/>
          <w:szCs w:val="22"/>
        </w:rPr>
      </w:pPr>
    </w:p>
    <w:p w14:paraId="3796EBEB" w14:textId="77777777" w:rsidR="0009497D" w:rsidRDefault="0009497D" w:rsidP="00225ACD">
      <w:pPr>
        <w:spacing w:before="120"/>
        <w:jc w:val="center"/>
        <w:outlineLvl w:val="0"/>
        <w:rPr>
          <w:rFonts w:ascii="Cambria" w:hAnsi="Cambria" w:cs="Arial"/>
          <w:b/>
          <w:color w:val="000000"/>
          <w:sz w:val="22"/>
          <w:szCs w:val="22"/>
        </w:rPr>
      </w:pPr>
    </w:p>
    <w:p w14:paraId="420E6672"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7</w:t>
      </w:r>
      <w:r>
        <w:rPr>
          <w:rFonts w:ascii="Cambria" w:hAnsi="Cambria" w:cs="Arial"/>
          <w:b/>
          <w:color w:val="000000"/>
          <w:sz w:val="22"/>
          <w:szCs w:val="22"/>
        </w:rPr>
        <w:br/>
        <w:t>Obowiązki Wykonawcy w zakresie personelu</w:t>
      </w:r>
    </w:p>
    <w:p w14:paraId="3D7D0353" w14:textId="77777777" w:rsidR="0013110C" w:rsidRDefault="0013110C" w:rsidP="00225AC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lastRenderedPageBreak/>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 zakresie, w jakim Zamawiający, na podstawie art. </w:t>
      </w:r>
      <w:r w:rsidRPr="00F31F43">
        <w:rPr>
          <w:rFonts w:ascii="Cambria" w:hAnsi="Cambria" w:cs="Arial"/>
          <w:sz w:val="22"/>
          <w:szCs w:val="22"/>
        </w:rPr>
        <w:t>95</w:t>
      </w:r>
      <w:r>
        <w:rPr>
          <w:rFonts w:ascii="Cambria" w:hAnsi="Cambria" w:cs="Arial"/>
          <w:sz w:val="22"/>
          <w:szCs w:val="22"/>
        </w:rPr>
        <w:t xml:space="preserve"> PZP określił w </w:t>
      </w:r>
      <w:r w:rsidR="00904AAE">
        <w:rPr>
          <w:rFonts w:ascii="Cambria" w:hAnsi="Cambria" w:cs="Arial"/>
          <w:sz w:val="22"/>
          <w:szCs w:val="22"/>
        </w:rPr>
        <w:t>SWZ</w:t>
      </w:r>
      <w:r>
        <w:rPr>
          <w:rFonts w:ascii="Cambria" w:hAnsi="Cambria" w:cs="Arial"/>
          <w:sz w:val="22"/>
          <w:szCs w:val="22"/>
        </w:rPr>
        <w:t xml:space="preserve"> wymagania zatrudnienia przez </w:t>
      </w:r>
      <w:r w:rsidR="00D52AE1">
        <w:rPr>
          <w:rFonts w:ascii="Cambria" w:hAnsi="Cambria" w:cs="Arial"/>
          <w:sz w:val="22"/>
          <w:szCs w:val="22"/>
        </w:rPr>
        <w:t>W</w:t>
      </w:r>
      <w:r>
        <w:rPr>
          <w:rFonts w:ascii="Cambria" w:hAnsi="Cambria" w:cs="Arial"/>
          <w:sz w:val="22"/>
          <w:szCs w:val="22"/>
        </w:rPr>
        <w:t>ykonawcę lub podwykonawcę na podstawie</w:t>
      </w:r>
      <w:r w:rsidR="00D52AE1">
        <w:rPr>
          <w:rFonts w:ascii="Cambria" w:hAnsi="Cambria" w:cs="Arial"/>
          <w:sz w:val="22"/>
          <w:szCs w:val="22"/>
        </w:rPr>
        <w:t xml:space="preserve"> stosunku pracy </w:t>
      </w:r>
      <w:r>
        <w:rPr>
          <w:rFonts w:ascii="Cambria" w:hAnsi="Cambria" w:cs="Arial"/>
          <w:sz w:val="22"/>
          <w:szCs w:val="22"/>
        </w:rPr>
        <w:t xml:space="preserve"> osób wykonujących czynności </w:t>
      </w:r>
      <w:r w:rsidR="00F658DA">
        <w:rPr>
          <w:rFonts w:ascii="Cambria" w:hAnsi="Cambria" w:cs="Arial"/>
          <w:sz w:val="22"/>
          <w:szCs w:val="22"/>
        </w:rPr>
        <w:t>w zakresie realizacji Przedmiotu Umowy</w:t>
      </w:r>
      <w:r w:rsidR="00083C1D">
        <w:rPr>
          <w:rFonts w:ascii="Cambria" w:hAnsi="Cambria" w:cs="Arial"/>
          <w:sz w:val="22"/>
          <w:szCs w:val="22"/>
        </w:rPr>
        <w:t xml:space="preserve">, jeżeli </w:t>
      </w:r>
      <w:r>
        <w:rPr>
          <w:rFonts w:ascii="Cambria" w:hAnsi="Cambria" w:cs="Arial"/>
          <w:sz w:val="22"/>
          <w:szCs w:val="22"/>
        </w:rPr>
        <w:t>wykonanie tych czynności polega na wykonywaniu pracy w sposób określony w art. 22 § 1 ustawy z dnia 26 czerwca 1974 r. - Kodeks pracy (tekst jedn.: Dz. U. z 20</w:t>
      </w:r>
      <w:r w:rsidRPr="00F31F43">
        <w:rPr>
          <w:rFonts w:ascii="Cambria" w:hAnsi="Cambria" w:cs="Arial"/>
          <w:sz w:val="22"/>
          <w:szCs w:val="22"/>
        </w:rPr>
        <w:t>20</w:t>
      </w:r>
      <w:r w:rsidR="00E110CB" w:rsidRPr="00F31F43">
        <w:rPr>
          <w:rFonts w:ascii="Cambria" w:hAnsi="Cambria" w:cs="Arial"/>
          <w:sz w:val="22"/>
          <w:szCs w:val="22"/>
        </w:rPr>
        <w:t xml:space="preserve"> </w:t>
      </w:r>
      <w:r>
        <w:rPr>
          <w:rFonts w:ascii="Cambria" w:hAnsi="Cambria" w:cs="Arial"/>
          <w:sz w:val="22"/>
          <w:szCs w:val="22"/>
        </w:rPr>
        <w:t xml:space="preserve">r. poz. </w:t>
      </w:r>
      <w:r w:rsidRPr="00F31F43">
        <w:rPr>
          <w:rFonts w:ascii="Cambria" w:hAnsi="Cambria" w:cs="Arial"/>
          <w:sz w:val="22"/>
          <w:szCs w:val="22"/>
        </w:rPr>
        <w:t>1320</w:t>
      </w:r>
      <w:r>
        <w:rPr>
          <w:rFonts w:ascii="Cambria" w:hAnsi="Cambria" w:cs="Arial"/>
          <w:sz w:val="22"/>
          <w:szCs w:val="22"/>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pacing w:before="120"/>
        <w:ind w:left="567" w:hanging="567"/>
        <w:jc w:val="both"/>
        <w:rPr>
          <w:rFonts w:ascii="Cambria" w:hAnsi="Cambria"/>
          <w:color w:val="000000"/>
          <w:sz w:val="22"/>
          <w:szCs w:val="22"/>
        </w:rPr>
      </w:pPr>
      <w:r>
        <w:rPr>
          <w:rFonts w:ascii="Cambria" w:hAnsi="Cambria"/>
          <w:color w:val="000000"/>
          <w:sz w:val="22"/>
          <w:szCs w:val="22"/>
        </w:rPr>
        <w:t>4.</w:t>
      </w:r>
      <w:r>
        <w:rPr>
          <w:rFonts w:ascii="Cambria" w:hAnsi="Cambria"/>
          <w:color w:val="000000"/>
          <w:sz w:val="22"/>
          <w:szCs w:val="22"/>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pacing w:before="120"/>
        <w:ind w:left="567"/>
        <w:jc w:val="both"/>
        <w:rPr>
          <w:rFonts w:ascii="Cambria" w:hAnsi="Cambria"/>
          <w:sz w:val="22"/>
          <w:szCs w:val="22"/>
        </w:rPr>
      </w:pPr>
      <w:r>
        <w:rPr>
          <w:rFonts w:ascii="Cambria" w:hAnsi="Cambria"/>
          <w:sz w:val="22"/>
          <w:szCs w:val="22"/>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pacing w:before="120"/>
        <w:ind w:left="567" w:hanging="567"/>
        <w:jc w:val="both"/>
        <w:rPr>
          <w:color w:val="000000"/>
          <w:sz w:val="22"/>
          <w:szCs w:val="22"/>
        </w:rPr>
      </w:pPr>
      <w:r>
        <w:rPr>
          <w:rFonts w:ascii="Cambria" w:hAnsi="Cambria" w:cs="Arial"/>
          <w:color w:val="000000"/>
          <w:sz w:val="22"/>
          <w:szCs w:val="22"/>
        </w:rPr>
        <w:t>5.</w:t>
      </w:r>
      <w:r>
        <w:rPr>
          <w:rFonts w:ascii="Cambria" w:hAnsi="Cambria" w:cs="Arial"/>
          <w:color w:val="000000"/>
          <w:sz w:val="22"/>
          <w:szCs w:val="22"/>
        </w:rPr>
        <w:tab/>
      </w:r>
      <w:r>
        <w:rPr>
          <w:rFonts w:ascii="Cambria" w:hAnsi="Cambria"/>
          <w:color w:val="000000"/>
          <w:sz w:val="22"/>
          <w:szCs w:val="22"/>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pacing w:before="120"/>
        <w:ind w:left="567" w:hanging="567"/>
        <w:jc w:val="both"/>
        <w:rPr>
          <w:strike/>
          <w:color w:val="000000"/>
          <w:sz w:val="22"/>
          <w:szCs w:val="22"/>
        </w:rPr>
      </w:pPr>
      <w:r>
        <w:rPr>
          <w:rFonts w:ascii="Cambria" w:hAnsi="Cambria" w:cs="Arial"/>
          <w:color w:val="000000"/>
          <w:sz w:val="22"/>
          <w:szCs w:val="22"/>
        </w:rPr>
        <w:t>6.</w:t>
      </w:r>
      <w:r>
        <w:rPr>
          <w:rFonts w:ascii="Cambria" w:hAnsi="Cambria" w:cs="Arial"/>
          <w:color w:val="000000"/>
          <w:sz w:val="22"/>
          <w:szCs w:val="22"/>
        </w:rPr>
        <w:tab/>
      </w:r>
      <w:r>
        <w:rPr>
          <w:rFonts w:ascii="Cambria" w:hAnsi="Cambria"/>
          <w:color w:val="000000"/>
          <w:sz w:val="22"/>
          <w:szCs w:val="22"/>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pacing w:before="120"/>
        <w:ind w:left="567" w:hanging="567"/>
        <w:jc w:val="both"/>
        <w:rPr>
          <w:rFonts w:ascii="Cambria" w:hAnsi="Cambria" w:cs="Arial"/>
          <w:sz w:val="22"/>
          <w:szCs w:val="22"/>
        </w:rPr>
      </w:pPr>
      <w:r>
        <w:rPr>
          <w:rFonts w:ascii="Cambria" w:hAnsi="Cambria" w:cs="Arial"/>
          <w:sz w:val="22"/>
          <w:szCs w:val="22"/>
        </w:rPr>
        <w:t>8.</w:t>
      </w:r>
      <w:r>
        <w:rPr>
          <w:rFonts w:ascii="Cambria" w:hAnsi="Cambria" w:cs="Arial"/>
          <w:sz w:val="22"/>
          <w:szCs w:val="22"/>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pacing w:before="120"/>
        <w:ind w:left="567" w:hanging="567"/>
        <w:jc w:val="both"/>
        <w:rPr>
          <w:rFonts w:ascii="Cambria" w:hAnsi="Cambria" w:cs="Arial"/>
          <w:b/>
          <w:bCs/>
          <w:sz w:val="22"/>
          <w:szCs w:val="22"/>
        </w:rPr>
      </w:pPr>
      <w:r>
        <w:rPr>
          <w:rFonts w:ascii="Cambria" w:hAnsi="Cambria" w:cs="Arial"/>
          <w:sz w:val="22"/>
          <w:szCs w:val="22"/>
        </w:rPr>
        <w:t>9.</w:t>
      </w:r>
      <w:r>
        <w:rPr>
          <w:rFonts w:ascii="Cambria" w:hAnsi="Cambria" w:cs="Arial"/>
          <w:sz w:val="22"/>
          <w:szCs w:val="22"/>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pacing w:before="120"/>
        <w:jc w:val="both"/>
      </w:pPr>
    </w:p>
    <w:p w14:paraId="16622BAC"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8</w:t>
      </w:r>
      <w:r>
        <w:rPr>
          <w:rFonts w:ascii="Cambria" w:hAnsi="Cambria" w:cs="Arial"/>
          <w:b/>
          <w:color w:val="000000"/>
          <w:sz w:val="22"/>
          <w:szCs w:val="22"/>
        </w:rPr>
        <w:br/>
        <w:t>Podwykonawstwo</w:t>
      </w:r>
    </w:p>
    <w:p w14:paraId="4F322792" w14:textId="77777777" w:rsidR="0013110C" w:rsidRDefault="0013110C" w:rsidP="00225ACD">
      <w:pPr>
        <w:numPr>
          <w:ilvl w:val="0"/>
          <w:numId w:val="15"/>
        </w:numPr>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5BCF5F1F" w:rsidR="0013110C" w:rsidRDefault="0013110C" w:rsidP="00225ACD">
      <w:pPr>
        <w:numPr>
          <w:ilvl w:val="0"/>
          <w:numId w:val="15"/>
        </w:numPr>
        <w:autoSpaceDE w:val="0"/>
        <w:autoSpaceDN w:val="0"/>
        <w:adjustRightInd w:val="0"/>
        <w:spacing w:before="120"/>
        <w:ind w:left="567" w:hanging="567"/>
        <w:jc w:val="both"/>
        <w:rPr>
          <w:ins w:id="50" w:author="Jadwiga Długajczyk" w:date="2022-01-14T20:14:00Z"/>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26C2BD88" w14:textId="77777777" w:rsidR="00515198" w:rsidRDefault="00515198" w:rsidP="00515198">
      <w:pPr>
        <w:numPr>
          <w:ilvl w:val="0"/>
          <w:numId w:val="15"/>
        </w:numPr>
        <w:autoSpaceDE w:val="0"/>
        <w:autoSpaceDN w:val="0"/>
        <w:adjustRightInd w:val="0"/>
        <w:spacing w:before="120" w:after="120"/>
        <w:ind w:left="567" w:hanging="567"/>
        <w:jc w:val="both"/>
        <w:rPr>
          <w:ins w:id="51" w:author="Jadwiga Długajczyk" w:date="2022-01-14T20:14:00Z"/>
          <w:rFonts w:ascii="Cambria" w:eastAsia="Calibri" w:hAnsi="Cambria" w:cs="Arial"/>
          <w:sz w:val="22"/>
          <w:szCs w:val="22"/>
          <w:lang w:eastAsia="en-US"/>
        </w:rPr>
      </w:pPr>
      <w:ins w:id="52" w:author="Jadwiga Długajczyk" w:date="2022-01-14T20:14:00Z">
        <w:r>
          <w:rPr>
            <w:rFonts w:ascii="Cambria" w:eastAsia="Calibri" w:hAnsi="Cambria" w:cs="Arial"/>
            <w:sz w:val="22"/>
            <w:szCs w:val="22"/>
            <w:lang w:eastAsia="en-US"/>
          </w:rPr>
          <w:t>Zamawiający zobowiązuje wykonawcę, aby przed przystąpieniem do wykonania zamówienia podał nazwy, dane kontaktowe oraz przedstawicieli, podwykonawców zaangażowanych w wykonanie przedmiotu umowy, jeżeli już są znani. Wykonawca zawiadamia zamawiającego o wszelkich zmianach w odniesieniu do tych informacji, w trakcie realizacji zamówienia, a także przekazuje wymagane informacje na temat nowych podwykonawców, którym w późniejszym okresie zamierza powierzyć realizację przedmiotu umowy.</w:t>
        </w:r>
      </w:ins>
    </w:p>
    <w:p w14:paraId="3D811223" w14:textId="15A8CBE1" w:rsidR="00515198" w:rsidDel="00515198" w:rsidRDefault="00515198">
      <w:pPr>
        <w:autoSpaceDE w:val="0"/>
        <w:autoSpaceDN w:val="0"/>
        <w:adjustRightInd w:val="0"/>
        <w:spacing w:before="120"/>
        <w:ind w:left="567"/>
        <w:jc w:val="both"/>
        <w:rPr>
          <w:del w:id="53" w:author="Jadwiga Długajczyk" w:date="2022-01-14T20:14:00Z"/>
          <w:rFonts w:ascii="Cambria" w:eastAsia="Calibri" w:hAnsi="Cambria" w:cs="Arial"/>
          <w:sz w:val="22"/>
          <w:szCs w:val="22"/>
          <w:lang w:eastAsia="en-US"/>
        </w:rPr>
        <w:pPrChange w:id="54" w:author="Jadwiga Długajczyk" w:date="2022-01-14T20:14:00Z">
          <w:pPr>
            <w:numPr>
              <w:numId w:val="15"/>
            </w:numPr>
            <w:autoSpaceDE w:val="0"/>
            <w:autoSpaceDN w:val="0"/>
            <w:adjustRightInd w:val="0"/>
            <w:spacing w:before="120"/>
            <w:ind w:left="567" w:hanging="567"/>
            <w:jc w:val="both"/>
          </w:pPr>
        </w:pPrChange>
      </w:pPr>
    </w:p>
    <w:p w14:paraId="4AE22047" w14:textId="1D17ED0D" w:rsidR="0013110C" w:rsidDel="00515198" w:rsidRDefault="0013110C" w:rsidP="00225ACD">
      <w:pPr>
        <w:autoSpaceDE w:val="0"/>
        <w:autoSpaceDN w:val="0"/>
        <w:adjustRightInd w:val="0"/>
        <w:spacing w:before="120"/>
        <w:ind w:left="567"/>
        <w:jc w:val="both"/>
        <w:rPr>
          <w:del w:id="55" w:author="Jadwiga Długajczyk" w:date="2022-01-14T20:14:00Z"/>
          <w:sz w:val="22"/>
          <w:szCs w:val="22"/>
        </w:rPr>
      </w:pPr>
    </w:p>
    <w:p w14:paraId="5FFD2BCB" w14:textId="77777777" w:rsidR="0013110C" w:rsidRDefault="0013110C" w:rsidP="00225ACD">
      <w:pPr>
        <w:spacing w:before="120"/>
        <w:ind w:left="142"/>
        <w:jc w:val="center"/>
        <w:outlineLvl w:val="2"/>
        <w:rPr>
          <w:rFonts w:ascii="Cambria" w:hAnsi="Cambria" w:cs="Arial"/>
          <w:b/>
          <w:bCs/>
          <w:sz w:val="22"/>
          <w:szCs w:val="22"/>
        </w:rPr>
      </w:pPr>
      <w:r>
        <w:rPr>
          <w:rFonts w:ascii="Cambria" w:hAnsi="Cambria" w:cs="Arial"/>
          <w:b/>
          <w:bCs/>
          <w:sz w:val="22"/>
          <w:szCs w:val="22"/>
        </w:rPr>
        <w:t>§ 9</w:t>
      </w:r>
      <w:r>
        <w:rPr>
          <w:rFonts w:ascii="Cambria" w:hAnsi="Cambria" w:cs="Arial"/>
          <w:b/>
          <w:bCs/>
          <w:sz w:val="22"/>
          <w:szCs w:val="22"/>
        </w:rPr>
        <w:br/>
        <w:t>Odbiory</w:t>
      </w:r>
    </w:p>
    <w:p w14:paraId="0E85E91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będzie obejmował obmiar ilości wykonanych prac oraz ocenę ich jakości. Zasady Odbioru prac dla poszczególnych prac określa </w:t>
      </w:r>
      <w:r w:rsidR="00904AAE">
        <w:rPr>
          <w:rFonts w:ascii="Cambria" w:hAnsi="Cambria" w:cs="Arial"/>
          <w:sz w:val="22"/>
          <w:szCs w:val="22"/>
        </w:rPr>
        <w:t>SWZ</w:t>
      </w:r>
      <w:r>
        <w:rPr>
          <w:rFonts w:ascii="Cambria" w:hAnsi="Cambria" w:cs="Arial"/>
          <w:sz w:val="22"/>
          <w:szCs w:val="22"/>
        </w:rPr>
        <w:t>.</w:t>
      </w:r>
    </w:p>
    <w:p w14:paraId="6922961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sz w:val="22"/>
          <w:szCs w:val="22"/>
        </w:rPr>
        <w:t xml:space="preserve">W przypadkach uzgodnionych uprzednio z Przedstawicielem Zamawiającego lub w przypadkach wskazanych w Zleceniu Zgłoszenie Gotowości do </w:t>
      </w:r>
      <w:r>
        <w:rPr>
          <w:rFonts w:ascii="Cambria" w:hAnsi="Cambria" w:cs="Arial"/>
          <w:sz w:val="22"/>
          <w:szCs w:val="22"/>
        </w:rPr>
        <w:t xml:space="preserve">Odbioru </w:t>
      </w:r>
      <w:r>
        <w:rPr>
          <w:rFonts w:ascii="Cambria" w:hAnsi="Cambria"/>
          <w:sz w:val="22"/>
          <w:szCs w:val="22"/>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sz w:val="22"/>
          <w:szCs w:val="22"/>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Po upływie terminu wykonania Zlecenia, Zamawiający może:</w:t>
      </w:r>
    </w:p>
    <w:p w14:paraId="1DD16E39"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 xml:space="preserve">naliczyć Wykonawcy karę umowną zgodnie z § 13 ust. 1 pkt 2 lub § 13 ust. 1 pkt 3 Umowy; </w:t>
      </w:r>
    </w:p>
    <w:p w14:paraId="067E498B"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albo</w:t>
      </w:r>
    </w:p>
    <w:p w14:paraId="35D7FBE4"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albo</w:t>
      </w:r>
    </w:p>
    <w:p w14:paraId="721B424E"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dokonać Odwołania Zlecenia z winy Wykonawcy.</w:t>
      </w:r>
    </w:p>
    <w:p w14:paraId="1ACB963C"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Odbiór prac będzie dokumentowany Protokołem Odbioru Robót, z zastrzeżeniem postanowień ust. 13. </w:t>
      </w:r>
    </w:p>
    <w:p w14:paraId="0F4F44DB" w14:textId="77777777" w:rsidR="0013110C" w:rsidRDefault="0013110C" w:rsidP="00225ACD">
      <w:pPr>
        <w:numPr>
          <w:ilvl w:val="0"/>
          <w:numId w:val="16"/>
        </w:numPr>
        <w:spacing w:before="120"/>
        <w:ind w:left="567" w:hanging="567"/>
        <w:jc w:val="both"/>
        <w:rPr>
          <w:rFonts w:ascii="Cambria" w:hAnsi="Cambria" w:cs="Arial"/>
          <w:sz w:val="22"/>
          <w:szCs w:val="22"/>
        </w:rPr>
      </w:pPr>
      <w:bookmarkStart w:id="56" w:name="_Hlk16114577"/>
      <w:r>
        <w:rPr>
          <w:rFonts w:ascii="Cambria" w:hAnsi="Cambria" w:cs="Arial"/>
          <w:sz w:val="22"/>
          <w:szCs w:val="22"/>
        </w:rPr>
        <w:t>W przypadku, gdy przedmiotem Zlecenia będą prace z zakresu</w:t>
      </w:r>
      <w:r>
        <w:t xml:space="preserve"> </w:t>
      </w:r>
      <w:bookmarkStart w:id="57" w:name="_Hlk15294375"/>
      <w:r>
        <w:rPr>
          <w:rFonts w:ascii="Cambria" w:hAnsi="Cambria" w:cs="Arial"/>
          <w:sz w:val="22"/>
          <w:szCs w:val="22"/>
        </w:rPr>
        <w:t>pozyskania i zrywki drewna</w:t>
      </w:r>
      <w:bookmarkEnd w:id="57"/>
      <w:r>
        <w:rPr>
          <w:rFonts w:ascii="Cambria" w:hAnsi="Cambria" w:cs="Arial"/>
          <w:sz w:val="22"/>
          <w:szCs w:val="22"/>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 xml:space="preserve">Odbiór będzie dokumentowany Protokołem Zwrotu Powierzchni, </w:t>
      </w:r>
    </w:p>
    <w:p w14:paraId="0358795A"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 xml:space="preserve">Protokół Odbioru Robót będzie potwierdzał jedynie wykonanie pozyskania i zrywki drewna i będzie stanowił wyłącznie podstawę do wystawienia przez Wykonawcę faktury. </w:t>
      </w:r>
      <w:bookmarkEnd w:id="56"/>
      <w:r>
        <w:rPr>
          <w:rFonts w:ascii="Cambria" w:hAnsi="Cambria" w:cs="Arial"/>
          <w:sz w:val="22"/>
          <w:szCs w:val="22"/>
        </w:rPr>
        <w:tab/>
      </w:r>
    </w:p>
    <w:p w14:paraId="0CB43AFE"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Sporządzanie Protokołu Zwrotu Powierzchni nie jest wymagane w przypadku realizacji cięć przygodnych. </w:t>
      </w:r>
    </w:p>
    <w:p w14:paraId="7947CFC0"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Protokół Odbioru Robót oraz Protokół Zwrotu Powierzchni stanowią protokolarne potwierdzenie zwrotu powierzchni, na których wykonywane były prace wchodzące w skład przedmiotu Zlecenia. </w:t>
      </w:r>
    </w:p>
    <w:p w14:paraId="54ACA265" w14:textId="77777777" w:rsidR="00917A41" w:rsidRPr="005F36EF" w:rsidRDefault="00917A41" w:rsidP="00917A41">
      <w:pPr>
        <w:spacing w:before="120"/>
        <w:ind w:left="360"/>
        <w:jc w:val="both"/>
        <w:rPr>
          <w:ins w:id="58" w:author="Jadwiga Długajczyk" w:date="2022-01-14T19:59:00Z"/>
          <w:rFonts w:ascii="Cambria" w:hAnsi="Cambria" w:cs="Arial"/>
          <w:sz w:val="22"/>
          <w:szCs w:val="22"/>
        </w:rPr>
      </w:pPr>
      <w:ins w:id="59" w:author="Jadwiga Długajczyk" w:date="2022-01-14T19:59:00Z">
        <w:r w:rsidRPr="005F36EF">
          <w:rPr>
            <w:rFonts w:ascii="Cambria" w:hAnsi="Cambria" w:cs="Arial"/>
            <w:sz w:val="22"/>
            <w:szCs w:val="22"/>
          </w:rPr>
          <w:t xml:space="preserve">W przypadku, gdy przedmiotem Zlecenia będą prace z zakresu pozyskania i zrywki drewna postęp rzeczowy realizacji prac wchodzących w skład Przedmiotu Zlecenia będzie ewidencjonowany u Zamawiającego: </w:t>
        </w:r>
      </w:ins>
    </w:p>
    <w:p w14:paraId="7DDED447" w14:textId="77777777" w:rsidR="00917A41" w:rsidRPr="005F36EF" w:rsidRDefault="00917A41" w:rsidP="00917A41">
      <w:pPr>
        <w:numPr>
          <w:ilvl w:val="0"/>
          <w:numId w:val="19"/>
        </w:numPr>
        <w:spacing w:before="120"/>
        <w:ind w:left="1134" w:hanging="567"/>
        <w:jc w:val="both"/>
        <w:rPr>
          <w:ins w:id="60" w:author="Jadwiga Długajczyk" w:date="2022-01-14T19:59:00Z"/>
          <w:rFonts w:ascii="Cambria" w:hAnsi="Cambria" w:cs="Arial"/>
          <w:sz w:val="22"/>
          <w:szCs w:val="22"/>
        </w:rPr>
      </w:pPr>
      <w:ins w:id="61" w:author="Jadwiga Długajczyk" w:date="2022-01-14T19:59:00Z">
        <w:r w:rsidRPr="005F36EF">
          <w:rPr>
            <w:rFonts w:ascii="Cambria" w:hAnsi="Cambria" w:cs="Arial"/>
            <w:sz w:val="22"/>
            <w:szCs w:val="22"/>
          </w:rPr>
          <w:t>w przypadku prac z zakresu pozyskania drewna – Rejestrem Odebranego Drewna;</w:t>
        </w:r>
      </w:ins>
    </w:p>
    <w:p w14:paraId="6882B4F5" w14:textId="77777777" w:rsidR="00917A41" w:rsidRPr="005F36EF" w:rsidRDefault="00917A41" w:rsidP="00917A41">
      <w:pPr>
        <w:numPr>
          <w:ilvl w:val="0"/>
          <w:numId w:val="19"/>
        </w:numPr>
        <w:spacing w:before="120"/>
        <w:ind w:left="1134" w:hanging="567"/>
        <w:jc w:val="both"/>
        <w:rPr>
          <w:ins w:id="62" w:author="Jadwiga Długajczyk" w:date="2022-01-14T19:59:00Z"/>
          <w:rFonts w:ascii="Cambria" w:hAnsi="Cambria" w:cs="Arial"/>
          <w:sz w:val="22"/>
          <w:szCs w:val="22"/>
        </w:rPr>
      </w:pPr>
      <w:ins w:id="63" w:author="Jadwiga Długajczyk" w:date="2022-01-14T19:59:00Z">
        <w:r w:rsidRPr="005F36EF">
          <w:rPr>
            <w:rFonts w:ascii="Cambria" w:hAnsi="Cambria" w:cs="Arial"/>
            <w:sz w:val="22"/>
            <w:szCs w:val="22"/>
          </w:rPr>
          <w:lastRenderedPageBreak/>
          <w:t>w przypadku podwozu - Kwitem Podwozowym;</w:t>
        </w:r>
      </w:ins>
    </w:p>
    <w:p w14:paraId="7964FCEF" w14:textId="77777777" w:rsidR="00917A41" w:rsidRDefault="00917A41" w:rsidP="00917A41">
      <w:pPr>
        <w:spacing w:before="120"/>
        <w:ind w:left="567"/>
        <w:jc w:val="both"/>
        <w:rPr>
          <w:ins w:id="64" w:author="Jadwiga Długajczyk" w:date="2022-01-14T19:59:00Z"/>
          <w:rFonts w:ascii="Cambria" w:hAnsi="Cambria" w:cs="Arial"/>
          <w:sz w:val="22"/>
          <w:szCs w:val="22"/>
        </w:rPr>
      </w:pPr>
      <w:ins w:id="65" w:author="Jadwiga Długajczyk" w:date="2022-01-14T19:59:00Z">
        <w:r w:rsidRPr="005F36EF">
          <w:rPr>
            <w:rFonts w:ascii="Cambria" w:hAnsi="Cambria" w:cs="Arial"/>
            <w:sz w:val="22"/>
            <w:szCs w:val="22"/>
          </w:rPr>
          <w:t>- będącymi podstawą do sporządzenia Protokołu Odbioru Robót.</w:t>
        </w:r>
        <w:r>
          <w:rPr>
            <w:rFonts w:ascii="Cambria" w:hAnsi="Cambria" w:cs="Arial"/>
            <w:sz w:val="22"/>
            <w:szCs w:val="22"/>
          </w:rPr>
          <w:t>”</w:t>
        </w:r>
      </w:ins>
    </w:p>
    <w:p w14:paraId="52FA02C4" w14:textId="6C572878" w:rsidR="0013110C" w:rsidDel="00917A41" w:rsidRDefault="0013110C" w:rsidP="00225ACD">
      <w:pPr>
        <w:numPr>
          <w:ilvl w:val="0"/>
          <w:numId w:val="16"/>
        </w:numPr>
        <w:spacing w:before="120"/>
        <w:ind w:left="567" w:hanging="567"/>
        <w:jc w:val="both"/>
        <w:rPr>
          <w:del w:id="66" w:author="Jadwiga Długajczyk" w:date="2022-01-14T19:59:00Z"/>
          <w:rFonts w:ascii="Cambria" w:hAnsi="Cambria" w:cs="Arial"/>
          <w:sz w:val="22"/>
          <w:szCs w:val="22"/>
        </w:rPr>
      </w:pPr>
      <w:del w:id="67" w:author="Jadwiga Długajczyk" w:date="2022-01-14T19:59:00Z">
        <w:r w:rsidDel="00917A41">
          <w:rPr>
            <w:rFonts w:ascii="Cambria" w:hAnsi="Cambria" w:cs="Arial"/>
            <w:sz w:val="22"/>
            <w:szCs w:val="22"/>
          </w:rPr>
          <w:delText xml:space="preserve">W przypadku, gdy przedmiotem Zlecenia będą prace z zakresu pozyskania i zrywki drewna postęp rzeczowy realizacji prac wchodzących w skład Przedmiotu Zlecenia będzie ewidencjonowany u Zamawiającego: </w:delText>
        </w:r>
      </w:del>
    </w:p>
    <w:p w14:paraId="5C490985" w14:textId="3C84635A" w:rsidR="0013110C" w:rsidDel="00917A41" w:rsidRDefault="0013110C" w:rsidP="00225ACD">
      <w:pPr>
        <w:numPr>
          <w:ilvl w:val="0"/>
          <w:numId w:val="19"/>
        </w:numPr>
        <w:spacing w:before="120"/>
        <w:ind w:left="1134" w:hanging="567"/>
        <w:jc w:val="both"/>
        <w:rPr>
          <w:del w:id="68" w:author="Jadwiga Długajczyk" w:date="2022-01-14T19:59:00Z"/>
          <w:rFonts w:ascii="Cambria" w:hAnsi="Cambria" w:cs="Arial"/>
          <w:sz w:val="22"/>
          <w:szCs w:val="22"/>
        </w:rPr>
      </w:pPr>
      <w:del w:id="69" w:author="Jadwiga Długajczyk" w:date="2022-01-14T19:59:00Z">
        <w:r w:rsidDel="00917A41">
          <w:rPr>
            <w:rFonts w:ascii="Cambria" w:hAnsi="Cambria" w:cs="Arial"/>
            <w:sz w:val="22"/>
            <w:szCs w:val="22"/>
          </w:rPr>
          <w:delText>w przypadku prac z zakresu pozyskania drewna – Rejestrem Odebranego Drewna;</w:delText>
        </w:r>
      </w:del>
    </w:p>
    <w:p w14:paraId="78FF17DE" w14:textId="7A12175A" w:rsidR="0013110C" w:rsidDel="00917A41" w:rsidRDefault="0013110C" w:rsidP="00225ACD">
      <w:pPr>
        <w:numPr>
          <w:ilvl w:val="0"/>
          <w:numId w:val="19"/>
        </w:numPr>
        <w:spacing w:before="120"/>
        <w:ind w:left="1134" w:hanging="567"/>
        <w:jc w:val="both"/>
        <w:rPr>
          <w:del w:id="70" w:author="Jadwiga Długajczyk" w:date="2022-01-14T19:59:00Z"/>
          <w:rFonts w:ascii="Cambria" w:hAnsi="Cambria" w:cs="Arial"/>
          <w:sz w:val="22"/>
          <w:szCs w:val="22"/>
        </w:rPr>
      </w:pPr>
      <w:del w:id="71" w:author="Jadwiga Długajczyk" w:date="2022-01-14T19:59:00Z">
        <w:r w:rsidDel="00917A41">
          <w:rPr>
            <w:rFonts w:ascii="Cambria" w:hAnsi="Cambria" w:cs="Arial"/>
            <w:sz w:val="22"/>
            <w:szCs w:val="22"/>
          </w:rPr>
          <w:delText>w przypadku prac z zakresu zrywki drewna –Kwitem Zrywkowym, a w przypadku podwozu - Kwitem Podwozowym;</w:delText>
        </w:r>
      </w:del>
    </w:p>
    <w:p w14:paraId="6D4396B5" w14:textId="3ECCDFA5" w:rsidR="0013110C" w:rsidDel="00917A41" w:rsidRDefault="0013110C" w:rsidP="00225ACD">
      <w:pPr>
        <w:spacing w:before="120"/>
        <w:ind w:left="567"/>
        <w:jc w:val="both"/>
        <w:rPr>
          <w:del w:id="72" w:author="Jadwiga Długajczyk" w:date="2022-01-14T19:59:00Z"/>
          <w:rFonts w:ascii="Cambria" w:hAnsi="Cambria" w:cs="Arial"/>
          <w:sz w:val="22"/>
          <w:szCs w:val="22"/>
        </w:rPr>
      </w:pPr>
      <w:del w:id="73" w:author="Jadwiga Długajczyk" w:date="2022-01-14T19:59:00Z">
        <w:r w:rsidDel="00917A41">
          <w:rPr>
            <w:rFonts w:ascii="Cambria" w:hAnsi="Cambria" w:cs="Arial"/>
            <w:sz w:val="22"/>
            <w:szCs w:val="22"/>
          </w:rPr>
          <w:delText>- będącymi podstawą do sporządzenia Protokołu Odbioru Robót.</w:delText>
        </w:r>
      </w:del>
    </w:p>
    <w:p w14:paraId="54F98FB8" w14:textId="77777777" w:rsidR="0013110C" w:rsidRDefault="0013110C" w:rsidP="00225ACD">
      <w:pPr>
        <w:spacing w:before="120"/>
        <w:jc w:val="both"/>
        <w:rPr>
          <w:rFonts w:ascii="Cambria" w:hAnsi="Cambria" w:cs="Arial"/>
          <w:sz w:val="22"/>
          <w:szCs w:val="22"/>
        </w:rPr>
      </w:pPr>
    </w:p>
    <w:p w14:paraId="050B6A54" w14:textId="77777777" w:rsidR="0013110C" w:rsidRDefault="0013110C" w:rsidP="00225ACD">
      <w:pPr>
        <w:spacing w:before="120"/>
        <w:jc w:val="center"/>
        <w:rPr>
          <w:rFonts w:ascii="Cambria" w:hAnsi="Cambria" w:cs="Arial"/>
          <w:sz w:val="22"/>
          <w:szCs w:val="22"/>
        </w:rPr>
      </w:pPr>
      <w:r>
        <w:rPr>
          <w:rFonts w:ascii="Cambria" w:hAnsi="Cambria" w:cs="Arial"/>
          <w:b/>
          <w:sz w:val="22"/>
          <w:szCs w:val="22"/>
        </w:rPr>
        <w:t>§ 10</w:t>
      </w:r>
      <w:r>
        <w:rPr>
          <w:rFonts w:ascii="Cambria" w:hAnsi="Cambria" w:cs="Arial"/>
          <w:b/>
          <w:sz w:val="22"/>
          <w:szCs w:val="22"/>
        </w:rPr>
        <w:br/>
        <w:t>Wynagrodzenie</w:t>
      </w:r>
    </w:p>
    <w:p w14:paraId="21FABBE2"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Kwota wynagrodzenia brutto nie obejmuje prac wykonywanych w ramach Opcji.</w:t>
      </w:r>
    </w:p>
    <w:p w14:paraId="37B84ED0"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Wynagrodzenie</w:t>
      </w:r>
      <w:r>
        <w:rPr>
          <w:rFonts w:ascii="Cambria" w:hAnsi="Cambria" w:cs="Arial"/>
          <w:sz w:val="22"/>
          <w:szCs w:val="22"/>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Ceny</w:t>
      </w:r>
      <w:r>
        <w:rPr>
          <w:rFonts w:ascii="Cambria" w:hAnsi="Cambria" w:cs="Arial"/>
          <w:sz w:val="22"/>
          <w:szCs w:val="22"/>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Zamawiający</w:t>
      </w:r>
      <w:r>
        <w:rPr>
          <w:rFonts w:ascii="Cambria" w:hAnsi="Cambria" w:cs="Arial"/>
          <w:sz w:val="22"/>
          <w:szCs w:val="22"/>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Strony</w:t>
      </w:r>
      <w:r>
        <w:rPr>
          <w:rFonts w:ascii="Cambria" w:hAnsi="Cambria" w:cs="Arial"/>
          <w:sz w:val="22"/>
          <w:szCs w:val="22"/>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rPr>
        <w:t>.</w:t>
      </w:r>
    </w:p>
    <w:p w14:paraId="4797F2D8" w14:textId="77777777" w:rsidR="0013110C" w:rsidRDefault="0013110C" w:rsidP="00225ACD">
      <w:pPr>
        <w:spacing w:before="120"/>
        <w:ind w:left="588" w:hanging="588"/>
        <w:jc w:val="center"/>
        <w:rPr>
          <w:rFonts w:ascii="Cambria" w:hAnsi="Cambria" w:cs="Arial"/>
          <w:b/>
          <w:sz w:val="22"/>
          <w:szCs w:val="22"/>
        </w:rPr>
      </w:pPr>
    </w:p>
    <w:p w14:paraId="2B4C10C7"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11</w:t>
      </w:r>
      <w:r>
        <w:rPr>
          <w:rFonts w:ascii="Cambria" w:hAnsi="Cambria" w:cs="Arial"/>
          <w:b/>
          <w:sz w:val="22"/>
          <w:szCs w:val="22"/>
        </w:rPr>
        <w:br/>
        <w:t>Warunki płatności</w:t>
      </w:r>
    </w:p>
    <w:p w14:paraId="202C60A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rPr>
        <w:t>tekst jedn.</w:t>
      </w:r>
      <w:r w:rsidR="00EE0C0B">
        <w:rPr>
          <w:rFonts w:ascii="Cambria" w:hAnsi="Cambria" w:cs="Arial"/>
          <w:sz w:val="22"/>
          <w:szCs w:val="22"/>
        </w:rPr>
        <w:t>:</w:t>
      </w:r>
      <w:r w:rsidR="007F6C80">
        <w:rPr>
          <w:rFonts w:ascii="Cambria" w:hAnsi="Cambria" w:cs="Arial"/>
          <w:sz w:val="22"/>
          <w:szCs w:val="22"/>
        </w:rPr>
        <w:t xml:space="preserve"> </w:t>
      </w:r>
      <w:r>
        <w:rPr>
          <w:rFonts w:ascii="Cambria" w:hAnsi="Cambria" w:cs="Arial"/>
          <w:sz w:val="22"/>
          <w:szCs w:val="22"/>
        </w:rPr>
        <w:t xml:space="preserve">Dz. U. z </w:t>
      </w:r>
      <w:r w:rsidR="007F6C80" w:rsidRPr="007F6C80">
        <w:rPr>
          <w:rFonts w:ascii="Cambria" w:hAnsi="Cambria" w:cs="Arial"/>
          <w:sz w:val="22"/>
          <w:szCs w:val="22"/>
        </w:rPr>
        <w:t>2020</w:t>
      </w:r>
      <w:r w:rsidR="000B7C98">
        <w:rPr>
          <w:rFonts w:ascii="Cambria" w:hAnsi="Cambria" w:cs="Arial"/>
          <w:sz w:val="22"/>
          <w:szCs w:val="22"/>
        </w:rPr>
        <w:t xml:space="preserve"> r.</w:t>
      </w:r>
      <w:r w:rsidR="007F6C80">
        <w:rPr>
          <w:rFonts w:ascii="Cambria" w:hAnsi="Cambria" w:cs="Arial"/>
          <w:sz w:val="22"/>
          <w:szCs w:val="22"/>
        </w:rPr>
        <w:t xml:space="preserve">, poz. </w:t>
      </w:r>
      <w:r w:rsidR="007F6C80" w:rsidRPr="007F6C80">
        <w:rPr>
          <w:rFonts w:ascii="Cambria" w:hAnsi="Cambria" w:cs="Arial"/>
          <w:sz w:val="22"/>
          <w:szCs w:val="22"/>
        </w:rPr>
        <w:t>1666</w:t>
      </w:r>
      <w:r w:rsidR="007F6C80" w:rsidRPr="007F6C80" w:rsidDel="007F6C80">
        <w:rPr>
          <w:rFonts w:ascii="Cambria" w:hAnsi="Cambria" w:cs="Arial"/>
          <w:sz w:val="22"/>
          <w:szCs w:val="22"/>
        </w:rPr>
        <w:t xml:space="preserve"> </w:t>
      </w:r>
      <w:r w:rsidR="007F6C80">
        <w:rPr>
          <w:rFonts w:ascii="Cambria" w:hAnsi="Cambria" w:cs="Arial"/>
          <w:sz w:val="22"/>
          <w:szCs w:val="22"/>
        </w:rPr>
        <w:t>z późn zm.</w:t>
      </w:r>
      <w:r>
        <w:rPr>
          <w:rFonts w:ascii="Cambria" w:hAnsi="Cambria" w:cs="Arial"/>
          <w:sz w:val="22"/>
          <w:szCs w:val="22"/>
        </w:rPr>
        <w:t xml:space="preserve">– „Ustawa o Fakturowaniu”). </w:t>
      </w:r>
    </w:p>
    <w:p w14:paraId="0F42940A" w14:textId="108EBD25"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 przypadku wystawienia</w:t>
      </w:r>
      <w:r>
        <w:t xml:space="preserve"> </w:t>
      </w:r>
      <w:r>
        <w:rPr>
          <w:rFonts w:ascii="Cambria" w:hAnsi="Cambria" w:cs="Arial"/>
          <w:sz w:val="22"/>
          <w:szCs w:val="22"/>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w:t>
      </w:r>
      <w:r>
        <w:rPr>
          <w:rFonts w:ascii="Cambria" w:hAnsi="Cambria" w:cs="Arial"/>
          <w:sz w:val="22"/>
          <w:szCs w:val="22"/>
        </w:rPr>
        <w:lastRenderedPageBreak/>
        <w:t xml:space="preserve">art. </w:t>
      </w:r>
      <w:r w:rsidR="00D92171">
        <w:rPr>
          <w:rFonts w:ascii="Cambria" w:hAnsi="Cambria" w:cs="Arial"/>
          <w:sz w:val="22"/>
          <w:szCs w:val="22"/>
        </w:rPr>
        <w:t xml:space="preserve">6 </w:t>
      </w:r>
      <w:r>
        <w:rPr>
          <w:rFonts w:ascii="Cambria" w:hAnsi="Cambria" w:cs="Arial"/>
          <w:sz w:val="22"/>
          <w:szCs w:val="22"/>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mowa w ust. </w:t>
      </w:r>
      <w:r w:rsidRPr="00F31F43">
        <w:rPr>
          <w:rFonts w:ascii="Cambria" w:hAnsi="Cambria" w:cs="Arial"/>
          <w:sz w:val="22"/>
          <w:szCs w:val="22"/>
        </w:rPr>
        <w:t xml:space="preserve">5 </w:t>
      </w:r>
      <w:r>
        <w:rPr>
          <w:rFonts w:ascii="Cambria" w:hAnsi="Cambria" w:cs="Arial"/>
          <w:sz w:val="22"/>
          <w:szCs w:val="22"/>
        </w:rPr>
        <w:t>powyżej, do konta Zamawiającego na PEF, w sposób umożliwiający Zamawiającemu zapoznanie się z jej treścią.</w:t>
      </w:r>
    </w:p>
    <w:p w14:paraId="1F6BF36B"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Podatek VAT naliczony zostanie w wysokości obowiązującej w dniu wystawienia faktury.</w:t>
      </w:r>
    </w:p>
    <w:p w14:paraId="1849E188" w14:textId="408C6682"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4" w:name="_Hlk15927515"/>
      <w:r>
        <w:rPr>
          <w:rFonts w:ascii="Cambria" w:hAnsi="Cambria" w:cs="Arial"/>
          <w:sz w:val="22"/>
          <w:szCs w:val="22"/>
        </w:rPr>
        <w:t xml:space="preserve">Dz. U. z </w:t>
      </w:r>
      <w:r w:rsidR="00A91969">
        <w:rPr>
          <w:rFonts w:ascii="Cambria" w:hAnsi="Cambria" w:cs="Arial"/>
          <w:sz w:val="22"/>
          <w:szCs w:val="22"/>
        </w:rPr>
        <w:t>2</w:t>
      </w:r>
      <w:r w:rsidR="00A91969" w:rsidRPr="00A91969">
        <w:rPr>
          <w:rFonts w:ascii="Cambria" w:hAnsi="Cambria" w:cs="Arial"/>
          <w:sz w:val="22"/>
          <w:szCs w:val="22"/>
        </w:rPr>
        <w:t>021</w:t>
      </w:r>
      <w:r w:rsidR="00A91969">
        <w:rPr>
          <w:rFonts w:ascii="Cambria" w:hAnsi="Cambria" w:cs="Arial"/>
          <w:sz w:val="22"/>
          <w:szCs w:val="22"/>
        </w:rPr>
        <w:t> r</w:t>
      </w:r>
      <w:r w:rsidR="00A91969" w:rsidRPr="00A91969">
        <w:rPr>
          <w:rFonts w:ascii="Cambria" w:hAnsi="Cambria" w:cs="Arial"/>
          <w:sz w:val="22"/>
          <w:szCs w:val="22"/>
        </w:rPr>
        <w:t>.</w:t>
      </w:r>
      <w:r w:rsidR="00A91969">
        <w:rPr>
          <w:rFonts w:ascii="Cambria" w:hAnsi="Cambria" w:cs="Arial"/>
          <w:sz w:val="22"/>
          <w:szCs w:val="22"/>
        </w:rPr>
        <w:t xml:space="preserve"> poz. </w:t>
      </w:r>
      <w:r w:rsidR="00A91969" w:rsidRPr="00A91969">
        <w:rPr>
          <w:rFonts w:ascii="Cambria" w:hAnsi="Cambria" w:cs="Arial"/>
          <w:sz w:val="22"/>
          <w:szCs w:val="22"/>
        </w:rPr>
        <w:t>685</w:t>
      </w:r>
      <w:r>
        <w:rPr>
          <w:rFonts w:ascii="Cambria" w:hAnsi="Cambria" w:cs="Arial"/>
          <w:sz w:val="22"/>
          <w:szCs w:val="22"/>
        </w:rPr>
        <w:t xml:space="preserve"> z późn. zm.</w:t>
      </w:r>
      <w:bookmarkEnd w:id="74"/>
      <w:r>
        <w:rPr>
          <w:rFonts w:ascii="Cambria" w:hAnsi="Cambria" w:cs="Arial"/>
          <w:sz w:val="22"/>
          <w:szCs w:val="22"/>
        </w:rPr>
        <w:t xml:space="preserve">). </w:t>
      </w:r>
    </w:p>
    <w:p w14:paraId="655DD6D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Zapłata: </w:t>
      </w:r>
    </w:p>
    <w:p w14:paraId="5C07543D" w14:textId="32733D40"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rPr>
        <w:t xml:space="preserve">2021 r. poz. 685 </w:t>
      </w:r>
      <w:r>
        <w:rPr>
          <w:rFonts w:ascii="Cambria" w:hAnsi="Cambria" w:cs="Arial"/>
          <w:sz w:val="22"/>
          <w:szCs w:val="22"/>
        </w:rPr>
        <w:t>z późn. zm.),</w:t>
      </w:r>
    </w:p>
    <w:p w14:paraId="20377E1B"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554BB52"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bCs/>
          <w:sz w:val="22"/>
          <w:szCs w:val="22"/>
        </w:rPr>
        <w:t>Wykonawca przy realizacji Umowy zobowiązuje posługiwać się rachunkiem rozliczeniowym</w:t>
      </w:r>
      <w:r w:rsidR="00741AC4">
        <w:rPr>
          <w:rFonts w:ascii="Cambria" w:hAnsi="Cambria" w:cs="Arial"/>
          <w:bCs/>
          <w:sz w:val="22"/>
          <w:szCs w:val="22"/>
        </w:rPr>
        <w:t>,</w:t>
      </w:r>
      <w:r>
        <w:rPr>
          <w:rFonts w:ascii="Cambria" w:hAnsi="Cambria" w:cs="Arial"/>
          <w:bCs/>
          <w:sz w:val="22"/>
          <w:szCs w:val="22"/>
        </w:rPr>
        <w:t xml:space="preserve"> o którym mowa w art. 49 ust. 1 pkt 1 ustawy z dnia 29 sierpnia 1997 r.  Prawo </w:t>
      </w:r>
      <w:r w:rsidR="00A91969">
        <w:rPr>
          <w:rFonts w:ascii="Cambria" w:hAnsi="Cambria" w:cs="Arial"/>
          <w:bCs/>
          <w:sz w:val="22"/>
          <w:szCs w:val="22"/>
        </w:rPr>
        <w:t>b</w:t>
      </w:r>
      <w:r>
        <w:rPr>
          <w:rFonts w:ascii="Cambria" w:hAnsi="Cambria" w:cs="Arial"/>
          <w:bCs/>
          <w:sz w:val="22"/>
          <w:szCs w:val="22"/>
        </w:rPr>
        <w:t xml:space="preserve">ankowe (tekst jedn.: Dz. U. z </w:t>
      </w:r>
      <w:r w:rsidR="004C0F42" w:rsidRPr="004C0F42">
        <w:rPr>
          <w:rFonts w:ascii="Cambria" w:hAnsi="Cambria" w:cs="Arial"/>
          <w:bCs/>
          <w:sz w:val="22"/>
          <w:szCs w:val="22"/>
        </w:rPr>
        <w:t>202</w:t>
      </w:r>
      <w:ins w:id="75" w:author="Jadwiga Długajczyk" w:date="2022-01-14T20:16:00Z">
        <w:r w:rsidR="00515198">
          <w:rPr>
            <w:rFonts w:ascii="Cambria" w:hAnsi="Cambria" w:cs="Arial"/>
            <w:bCs/>
            <w:sz w:val="22"/>
            <w:szCs w:val="22"/>
          </w:rPr>
          <w:t>1</w:t>
        </w:r>
      </w:ins>
      <w:del w:id="76" w:author="Jadwiga Długajczyk" w:date="2022-01-14T20:16:00Z">
        <w:r w:rsidR="004C0F42" w:rsidRPr="004C0F42" w:rsidDel="00515198">
          <w:rPr>
            <w:rFonts w:ascii="Cambria" w:hAnsi="Cambria" w:cs="Arial"/>
            <w:bCs/>
            <w:sz w:val="22"/>
            <w:szCs w:val="22"/>
          </w:rPr>
          <w:delText>0</w:delText>
        </w:r>
      </w:del>
      <w:r w:rsidR="004C0F42">
        <w:rPr>
          <w:rFonts w:ascii="Cambria" w:hAnsi="Cambria" w:cs="Arial"/>
          <w:bCs/>
          <w:sz w:val="22"/>
          <w:szCs w:val="22"/>
        </w:rPr>
        <w:t xml:space="preserve"> r</w:t>
      </w:r>
      <w:r w:rsidR="004C0F42" w:rsidRPr="004C0F42">
        <w:rPr>
          <w:rFonts w:ascii="Cambria" w:hAnsi="Cambria" w:cs="Arial"/>
          <w:bCs/>
          <w:sz w:val="22"/>
          <w:szCs w:val="22"/>
        </w:rPr>
        <w:t>.</w:t>
      </w:r>
      <w:r w:rsidR="004C0F42">
        <w:rPr>
          <w:rFonts w:ascii="Cambria" w:hAnsi="Cambria" w:cs="Arial"/>
          <w:bCs/>
          <w:sz w:val="22"/>
          <w:szCs w:val="22"/>
        </w:rPr>
        <w:t xml:space="preserve"> poz. </w:t>
      </w:r>
      <w:ins w:id="77" w:author="Jadwiga Długajczyk" w:date="2022-01-14T20:16:00Z">
        <w:r w:rsidR="00515198">
          <w:rPr>
            <w:rFonts w:ascii="Cambria" w:hAnsi="Cambria" w:cs="Arial"/>
            <w:bCs/>
            <w:sz w:val="22"/>
            <w:szCs w:val="22"/>
          </w:rPr>
          <w:t>2439</w:t>
        </w:r>
      </w:ins>
      <w:del w:id="78" w:author="Jadwiga Długajczyk" w:date="2022-01-14T20:16:00Z">
        <w:r w:rsidR="004C0F42" w:rsidRPr="004C0F42" w:rsidDel="00515198">
          <w:rPr>
            <w:rFonts w:ascii="Cambria" w:hAnsi="Cambria" w:cs="Arial"/>
            <w:bCs/>
            <w:sz w:val="22"/>
            <w:szCs w:val="22"/>
          </w:rPr>
          <w:delText>1896</w:delText>
        </w:r>
      </w:del>
      <w:r w:rsidR="004C0F42">
        <w:rPr>
          <w:rFonts w:ascii="Cambria" w:hAnsi="Cambria" w:cs="Arial"/>
          <w:bCs/>
          <w:sz w:val="22"/>
          <w:szCs w:val="22"/>
        </w:rPr>
        <w:t xml:space="preserve"> </w:t>
      </w:r>
      <w:r>
        <w:rPr>
          <w:rFonts w:ascii="Cambria" w:hAnsi="Cambria" w:cs="Arial"/>
          <w:bCs/>
          <w:sz w:val="22"/>
          <w:szCs w:val="22"/>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rPr>
        <w:t xml:space="preserve">2021 r. poz. 685 </w:t>
      </w:r>
      <w:r>
        <w:rPr>
          <w:rFonts w:ascii="Cambria" w:hAnsi="Cambria" w:cs="Arial"/>
          <w:bCs/>
          <w:sz w:val="22"/>
          <w:szCs w:val="22"/>
        </w:rPr>
        <w:t>z późn. zm.).</w:t>
      </w:r>
    </w:p>
    <w:p w14:paraId="34161C8F"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rPr>
        <w:t xml:space="preserve">2021 r. poz. 685 </w:t>
      </w:r>
      <w:r>
        <w:rPr>
          <w:rFonts w:ascii="Cambria" w:hAnsi="Cambria" w:cs="Arial"/>
          <w:sz w:val="22"/>
          <w:szCs w:val="22"/>
        </w:rPr>
        <w:t xml:space="preserve">z późn. zm.) wskazanego członka konsorcjum zwalnia Zamawiającego z odpowiedzialności w stosunku do wszystkich członków konsorcjum. </w:t>
      </w:r>
    </w:p>
    <w:p w14:paraId="2A47B183" w14:textId="77777777" w:rsidR="0013110C" w:rsidRDefault="0013110C" w:rsidP="00225ACD">
      <w:pPr>
        <w:spacing w:before="120"/>
        <w:jc w:val="both"/>
        <w:rPr>
          <w:rFonts w:ascii="Cambria" w:hAnsi="Cambria" w:cs="Arial"/>
          <w:sz w:val="22"/>
          <w:szCs w:val="22"/>
        </w:rPr>
      </w:pPr>
    </w:p>
    <w:p w14:paraId="1B71B7DF" w14:textId="77777777" w:rsidR="0013110C" w:rsidRDefault="0013110C" w:rsidP="00225ACD">
      <w:pPr>
        <w:keepNext/>
        <w:spacing w:before="120"/>
        <w:jc w:val="center"/>
        <w:outlineLvl w:val="0"/>
        <w:rPr>
          <w:rFonts w:ascii="Cambria" w:hAnsi="Cambria" w:cs="Arial"/>
          <w:b/>
          <w:bCs/>
          <w:sz w:val="22"/>
          <w:szCs w:val="22"/>
        </w:rPr>
      </w:pPr>
      <w:r>
        <w:rPr>
          <w:rFonts w:ascii="Cambria" w:hAnsi="Cambria" w:cs="Arial"/>
          <w:b/>
          <w:bCs/>
          <w:kern w:val="32"/>
          <w:sz w:val="22"/>
          <w:szCs w:val="22"/>
        </w:rPr>
        <w:t>§ 12</w:t>
      </w:r>
      <w:r>
        <w:rPr>
          <w:rFonts w:ascii="Cambria" w:hAnsi="Cambria" w:cs="Arial"/>
          <w:b/>
          <w:bCs/>
          <w:sz w:val="22"/>
          <w:szCs w:val="22"/>
        </w:rPr>
        <w:br/>
        <w:t>Zabezpieczenie należytego wykonania Umowy</w:t>
      </w:r>
    </w:p>
    <w:p w14:paraId="74A7B236" w14:textId="0D1DE9D2"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 xml:space="preserve">Wykonawca, zgodnie z wymaganiami </w:t>
      </w:r>
      <w:r w:rsidR="00904AAE">
        <w:rPr>
          <w:rFonts w:ascii="Cambria" w:hAnsi="Cambria" w:cs="Arial"/>
          <w:sz w:val="22"/>
          <w:szCs w:val="22"/>
        </w:rPr>
        <w:t>SWZ</w:t>
      </w:r>
      <w:r>
        <w:rPr>
          <w:rFonts w:ascii="Cambria" w:hAnsi="Cambria" w:cs="Arial"/>
          <w:sz w:val="22"/>
          <w:szCs w:val="22"/>
        </w:rPr>
        <w:t xml:space="preserve">, przed zawarciem Umowy wniósł zabezpieczenie należytego wykonania Umowy, w wysokości </w:t>
      </w:r>
      <w:r w:rsidR="004C0F42">
        <w:rPr>
          <w:rFonts w:ascii="Cambria" w:hAnsi="Cambria" w:cs="Arial"/>
          <w:sz w:val="22"/>
          <w:szCs w:val="22"/>
        </w:rPr>
        <w:t xml:space="preserve">5 </w:t>
      </w:r>
      <w:r>
        <w:rPr>
          <w:rFonts w:ascii="Cambria" w:hAnsi="Cambria" w:cs="Arial"/>
          <w:sz w:val="22"/>
          <w:szCs w:val="22"/>
        </w:rPr>
        <w:t>% Wartości Przedmiotu Umowy („Zabezpieczenie”).</w:t>
      </w:r>
    </w:p>
    <w:p w14:paraId="606CB767" w14:textId="77777777"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pacing w:before="120"/>
        <w:ind w:left="567" w:hanging="567"/>
        <w:jc w:val="both"/>
        <w:rPr>
          <w:rFonts w:ascii="Cambria" w:hAnsi="Cambria" w:cs="Arial"/>
          <w:sz w:val="22"/>
          <w:szCs w:val="22"/>
        </w:rPr>
      </w:pPr>
      <w:r>
        <w:rPr>
          <w:rFonts w:ascii="Cambria" w:hAnsi="Cambria" w:cs="Arial"/>
          <w:sz w:val="22"/>
          <w:szCs w:val="22"/>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pacing w:before="120"/>
        <w:ind w:left="567" w:hanging="567"/>
        <w:jc w:val="both"/>
        <w:rPr>
          <w:rFonts w:ascii="Cambria" w:hAnsi="Cambria" w:cs="Arial"/>
          <w:sz w:val="22"/>
          <w:szCs w:val="22"/>
        </w:rPr>
      </w:pPr>
    </w:p>
    <w:p w14:paraId="550518DA" w14:textId="77777777" w:rsidR="0013110C" w:rsidRDefault="0013110C" w:rsidP="00225ACD">
      <w:pPr>
        <w:keepNext/>
        <w:spacing w:before="120"/>
        <w:jc w:val="center"/>
        <w:outlineLvl w:val="0"/>
        <w:rPr>
          <w:rFonts w:ascii="Cambria" w:hAnsi="Cambria" w:cs="Arial"/>
          <w:b/>
          <w:bCs/>
          <w:kern w:val="32"/>
          <w:sz w:val="22"/>
          <w:szCs w:val="22"/>
        </w:rPr>
      </w:pPr>
      <w:r>
        <w:rPr>
          <w:rFonts w:ascii="Cambria" w:hAnsi="Cambria" w:cs="Arial"/>
          <w:b/>
          <w:bCs/>
          <w:kern w:val="32"/>
          <w:sz w:val="22"/>
          <w:szCs w:val="22"/>
        </w:rPr>
        <w:t>§ 13</w:t>
      </w:r>
      <w:bookmarkStart w:id="79" w:name="_Toc68356757"/>
      <w:r>
        <w:rPr>
          <w:rFonts w:ascii="Cambria" w:hAnsi="Cambria" w:cs="Arial"/>
          <w:b/>
          <w:bCs/>
          <w:kern w:val="32"/>
          <w:sz w:val="22"/>
          <w:szCs w:val="22"/>
        </w:rPr>
        <w:br/>
        <w:t>Kary umowne</w:t>
      </w:r>
      <w:bookmarkEnd w:id="79"/>
    </w:p>
    <w:p w14:paraId="3F97486C" w14:textId="77777777" w:rsidR="0013110C" w:rsidRDefault="0013110C" w:rsidP="00225ACD">
      <w:pPr>
        <w:numPr>
          <w:ilvl w:val="0"/>
          <w:numId w:val="23"/>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Zamawiający jest uprawniony do naliczenia, a Wykonawca obowiązany w takiej sytuacji do zapłaty, następujących</w:t>
      </w:r>
      <w:del w:id="80" w:author="Adam Malik" w:date="2021-11-06T20:51:00Z">
        <w:r w:rsidDel="005E0260">
          <w:rPr>
            <w:rFonts w:ascii="Cambria" w:hAnsi="Cambria" w:cs="Arial"/>
            <w:sz w:val="22"/>
            <w:szCs w:val="22"/>
          </w:rPr>
          <w:delText xml:space="preserve"> </w:delText>
        </w:r>
      </w:del>
      <w:r>
        <w:rPr>
          <w:rFonts w:ascii="Cambria" w:hAnsi="Cambria" w:cs="Arial"/>
          <w:sz w:val="22"/>
          <w:szCs w:val="22"/>
        </w:rPr>
        <w:t xml:space="preserve"> kar umownych:</w:t>
      </w:r>
    </w:p>
    <w:p w14:paraId="29C24049" w14:textId="4F9FC693"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bCs/>
          <w:sz w:val="22"/>
          <w:szCs w:val="22"/>
        </w:rPr>
        <w:t xml:space="preserve">za zwłokę w przyjęciu Zlecenia o więcej niż 3 dni w stosunku do terminu wyznaczonego przez Zamawiającego, o którym mowa w § 2 ust. </w:t>
      </w:r>
      <w:r w:rsidR="001F4386">
        <w:rPr>
          <w:rFonts w:ascii="Cambria" w:hAnsi="Cambria" w:cs="Arial"/>
          <w:bCs/>
          <w:sz w:val="22"/>
          <w:szCs w:val="22"/>
        </w:rPr>
        <w:t>6</w:t>
      </w:r>
      <w:r>
        <w:rPr>
          <w:rFonts w:ascii="Cambria" w:hAnsi="Cambria" w:cs="Arial"/>
          <w:bCs/>
          <w:sz w:val="22"/>
          <w:szCs w:val="22"/>
        </w:rPr>
        <w:t xml:space="preserve"> – w wysokości 100 zł za każdy dzień zwłoki;</w:t>
      </w:r>
    </w:p>
    <w:p w14:paraId="1C28FD53" w14:textId="77777777"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sz w:val="22"/>
          <w:szCs w:val="22"/>
        </w:rPr>
        <w:t xml:space="preserve">za zwłokę </w:t>
      </w:r>
      <w:r>
        <w:rPr>
          <w:rFonts w:ascii="Cambria" w:hAnsi="Cambria" w:cs="Arial"/>
          <w:bCs/>
          <w:sz w:val="22"/>
          <w:szCs w:val="22"/>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rPr>
        <w:t xml:space="preserve"> liczonej za każdy rozpoczęty dzień zwłoki</w:t>
      </w:r>
      <w:r>
        <w:rPr>
          <w:rFonts w:ascii="Cambria" w:hAnsi="Cambria" w:cs="Arial"/>
          <w:bCs/>
          <w:sz w:val="22"/>
          <w:szCs w:val="22"/>
        </w:rPr>
        <w:t>, z zastrzeżeniem postanowień pkt 3;</w:t>
      </w:r>
      <w:r>
        <w:rPr>
          <w:rFonts w:ascii="Cambria" w:hAnsi="Cambria"/>
          <w:sz w:val="22"/>
          <w:szCs w:val="22"/>
        </w:rPr>
        <w:t xml:space="preserve"> </w:t>
      </w:r>
      <w:r>
        <w:rPr>
          <w:rFonts w:ascii="Cambria" w:hAnsi="Cambria"/>
          <w:sz w:val="22"/>
          <w:szCs w:val="22"/>
        </w:rPr>
        <w:tab/>
      </w:r>
      <w:r>
        <w:rPr>
          <w:rFonts w:ascii="Cambria" w:hAnsi="Cambria"/>
          <w:sz w:val="22"/>
          <w:szCs w:val="22"/>
        </w:rPr>
        <w:br/>
      </w:r>
      <w:r>
        <w:rPr>
          <w:rFonts w:ascii="Cambria" w:hAnsi="Cambria"/>
          <w:sz w:val="22"/>
          <w:szCs w:val="22"/>
        </w:rPr>
        <w:br/>
        <w:t xml:space="preserve">Wartość prac brutto </w:t>
      </w:r>
      <w:r>
        <w:rPr>
          <w:rFonts w:ascii="Cambria" w:hAnsi="Cambria" w:cs="Arial"/>
          <w:bCs/>
          <w:sz w:val="22"/>
          <w:szCs w:val="22"/>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sz w:val="22"/>
          <w:szCs w:val="22"/>
        </w:rPr>
        <w:t xml:space="preserve">za zwłokę </w:t>
      </w:r>
      <w:r>
        <w:rPr>
          <w:rFonts w:ascii="Cambria" w:hAnsi="Cambria" w:cs="Arial"/>
          <w:bCs/>
          <w:sz w:val="22"/>
          <w:szCs w:val="22"/>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rPr>
        <w:t xml:space="preserve">jednak </w:t>
      </w:r>
      <w:r>
        <w:rPr>
          <w:rFonts w:ascii="Cambria" w:hAnsi="Cambria" w:cs="Arial"/>
          <w:bCs/>
          <w:sz w:val="22"/>
          <w:szCs w:val="22"/>
        </w:rPr>
        <w:t xml:space="preserve">nie mniej niż 500 zł.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Przez uszkodzenie drzewa podczas zrywki rozumie się odarcie kory do drewna o pow. większej niż 20 cm</w:t>
      </w:r>
      <w:r>
        <w:rPr>
          <w:rFonts w:ascii="Cambria" w:hAnsi="Cambria" w:cs="Arial"/>
          <w:bCs/>
          <w:sz w:val="22"/>
          <w:szCs w:val="22"/>
          <w:vertAlign w:val="superscript"/>
        </w:rPr>
        <w:t>2</w:t>
      </w:r>
      <w:r>
        <w:rPr>
          <w:rFonts w:ascii="Cambria" w:hAnsi="Cambria" w:cs="Arial"/>
          <w:bCs/>
          <w:sz w:val="22"/>
          <w:szCs w:val="22"/>
        </w:rPr>
        <w:t xml:space="preserve">;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sidR="00693329" w:rsidRPr="00693329">
        <w:rPr>
          <w:rFonts w:ascii="Cambria" w:hAnsi="Cambria" w:cs="Arial"/>
          <w:bCs/>
          <w:sz w:val="22"/>
          <w:szCs w:val="22"/>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rPr>
        <w:t xml:space="preserve">jednak </w:t>
      </w:r>
      <w:r>
        <w:rPr>
          <w:rFonts w:ascii="Cambria" w:hAnsi="Cambria" w:cs="Arial"/>
          <w:bCs/>
          <w:sz w:val="22"/>
          <w:szCs w:val="22"/>
        </w:rPr>
        <w:t xml:space="preserve">nie mniej niż 200 zł.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rPr>
        <w:tab/>
      </w:r>
      <w:r>
        <w:rPr>
          <w:rFonts w:ascii="Cambria" w:hAnsi="Cambria" w:cs="Arial"/>
          <w:bCs/>
          <w:sz w:val="22"/>
          <w:szCs w:val="22"/>
        </w:rPr>
        <w:br/>
      </w:r>
      <w:r>
        <w:rPr>
          <w:rFonts w:ascii="Cambria" w:hAnsi="Cambria" w:cs="Arial"/>
          <w:bCs/>
          <w:sz w:val="22"/>
          <w:szCs w:val="22"/>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rPr>
        <w:tab/>
      </w:r>
      <w:r>
        <w:rPr>
          <w:rFonts w:ascii="Cambria" w:hAnsi="Cambria" w:cs="Arial"/>
          <w:bCs/>
          <w:sz w:val="22"/>
          <w:szCs w:val="22"/>
        </w:rPr>
        <w:br/>
      </w:r>
      <w:r>
        <w:rPr>
          <w:rFonts w:ascii="Cambria" w:hAnsi="Cambria" w:cs="Arial"/>
          <w:bCs/>
          <w:sz w:val="22"/>
          <w:szCs w:val="22"/>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1"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8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1"/>
    <w:bookmarkEnd w:id="8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83" w:name="_Hlk81415788"/>
      <w:r>
        <w:rPr>
          <w:rFonts w:ascii="Cambria" w:hAnsi="Cambria" w:cs="Arial"/>
          <w:sz w:val="22"/>
          <w:szCs w:val="22"/>
          <w:lang w:eastAsia="pl-PL"/>
        </w:rPr>
        <w:t xml:space="preserve">każdy przypadek braku środków ochrony indywidualnej </w:t>
      </w:r>
      <w:bookmarkEnd w:id="8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8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rPr>
        <w:t>lecz nie mniej niż 2.500 zł.</w:t>
      </w:r>
    </w:p>
    <w:p w14:paraId="7A0520AC"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sz w:val="22"/>
          <w:szCs w:val="22"/>
        </w:rPr>
        <w:t>4.</w:t>
      </w:r>
      <w:r>
        <w:rPr>
          <w:rFonts w:ascii="Cambria" w:hAnsi="Cambria"/>
          <w:sz w:val="22"/>
          <w:szCs w:val="22"/>
        </w:rPr>
        <w:tab/>
      </w:r>
      <w:r>
        <w:rPr>
          <w:rFonts w:ascii="Cambria" w:hAnsi="Cambria" w:cs="Arial"/>
          <w:sz w:val="22"/>
          <w:szCs w:val="22"/>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autoSpaceDE w:val="0"/>
        <w:autoSpaceDN w:val="0"/>
        <w:adjustRightInd w:val="0"/>
        <w:spacing w:before="120"/>
        <w:ind w:left="567" w:hanging="567"/>
        <w:jc w:val="both"/>
        <w:rPr>
          <w:rFonts w:ascii="Cambria" w:hAnsi="Cambria"/>
          <w:sz w:val="22"/>
          <w:szCs w:val="22"/>
        </w:rPr>
      </w:pPr>
      <w:r>
        <w:rPr>
          <w:rFonts w:ascii="Cambria" w:hAnsi="Cambria"/>
          <w:sz w:val="22"/>
          <w:szCs w:val="22"/>
        </w:rPr>
        <w:t>5.</w:t>
      </w:r>
      <w:r>
        <w:rPr>
          <w:rFonts w:ascii="Cambria" w:hAnsi="Cambria"/>
          <w:sz w:val="22"/>
          <w:szCs w:val="22"/>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autoSpaceDE w:val="0"/>
        <w:autoSpaceDN w:val="0"/>
        <w:adjustRightInd w:val="0"/>
        <w:spacing w:before="120"/>
        <w:ind w:left="567" w:hanging="567"/>
        <w:jc w:val="both"/>
        <w:rPr>
          <w:rFonts w:ascii="Cambria" w:hAnsi="Cambria" w:cs="Arial"/>
          <w:bCs/>
          <w:sz w:val="22"/>
          <w:szCs w:val="22"/>
        </w:rPr>
      </w:pPr>
      <w:r>
        <w:rPr>
          <w:rFonts w:ascii="Cambria" w:hAnsi="Cambria" w:cs="Arial"/>
          <w:sz w:val="22"/>
          <w:szCs w:val="22"/>
        </w:rPr>
        <w:t>6.</w:t>
      </w:r>
      <w:r>
        <w:rPr>
          <w:rFonts w:ascii="Cambria" w:hAnsi="Cambria" w:cs="Arial"/>
          <w:sz w:val="22"/>
          <w:szCs w:val="22"/>
        </w:rPr>
        <w:tab/>
        <w:t xml:space="preserve">Wykonawca jest uprawniony do naliczenia kary umownej za każdy rozpoczęty dzień zwłoki Zamawiającego </w:t>
      </w:r>
      <w:r>
        <w:rPr>
          <w:rFonts w:ascii="Cambria" w:hAnsi="Cambria" w:cs="Arial"/>
          <w:bCs/>
          <w:sz w:val="22"/>
          <w:szCs w:val="22"/>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bCs/>
          <w:sz w:val="22"/>
          <w:szCs w:val="22"/>
        </w:rPr>
        <w:t>7.</w:t>
      </w:r>
      <w:r>
        <w:rPr>
          <w:rFonts w:ascii="Cambria" w:hAnsi="Cambria" w:cs="Arial"/>
          <w:bCs/>
          <w:sz w:val="22"/>
          <w:szCs w:val="22"/>
        </w:rPr>
        <w:tab/>
        <w:t xml:space="preserve">Strony określają limit kar umownych naliczonych na podstawie ust. 1 na 50% Wartości Przedmiotu Umowy.  </w:t>
      </w:r>
    </w:p>
    <w:p w14:paraId="70265414" w14:textId="77777777" w:rsidR="0013110C" w:rsidRDefault="0013110C" w:rsidP="00225ACD">
      <w:pPr>
        <w:keepNext/>
        <w:spacing w:before="120"/>
        <w:outlineLvl w:val="0"/>
        <w:rPr>
          <w:rFonts w:ascii="Cambria" w:hAnsi="Cambria" w:cs="Arial"/>
          <w:b/>
          <w:bCs/>
          <w:kern w:val="32"/>
          <w:sz w:val="22"/>
          <w:szCs w:val="22"/>
        </w:rPr>
      </w:pPr>
    </w:p>
    <w:p w14:paraId="097480D9" w14:textId="77777777" w:rsidR="0013110C" w:rsidRDefault="0013110C" w:rsidP="00225ACD">
      <w:pPr>
        <w:keepNext/>
        <w:spacing w:before="120"/>
        <w:jc w:val="center"/>
        <w:outlineLvl w:val="0"/>
        <w:rPr>
          <w:rFonts w:ascii="Cambria" w:hAnsi="Cambria" w:cs="Arial"/>
          <w:sz w:val="22"/>
          <w:szCs w:val="22"/>
        </w:rPr>
      </w:pPr>
      <w:r>
        <w:rPr>
          <w:rFonts w:ascii="Cambria" w:hAnsi="Cambria" w:cs="Arial"/>
          <w:b/>
          <w:bCs/>
          <w:kern w:val="32"/>
          <w:sz w:val="22"/>
          <w:szCs w:val="22"/>
        </w:rPr>
        <w:t>§ 14</w:t>
      </w:r>
      <w:bookmarkStart w:id="85" w:name="_Toc68356761"/>
      <w:r>
        <w:rPr>
          <w:rFonts w:ascii="Cambria" w:hAnsi="Cambria" w:cs="Arial"/>
          <w:b/>
          <w:sz w:val="22"/>
          <w:szCs w:val="22"/>
        </w:rPr>
        <w:br/>
        <w:t>Ubezpieczenia</w:t>
      </w:r>
      <w:bookmarkEnd w:id="85"/>
    </w:p>
    <w:p w14:paraId="557FC8CA" w14:textId="7B73DE81" w:rsidR="0013110C" w:rsidRDefault="0013110C" w:rsidP="00225ACD">
      <w:pPr>
        <w:numPr>
          <w:ilvl w:val="0"/>
          <w:numId w:val="2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Wykonawca, zgodnie z wymaganiami SWZ, przed zawarciem Umowy zawarł umowę ubezpieczenia odpowiedzialności cywilnej dotyczącej działalności objętej Przedmiotem Umowy („Ubezpieczenie OC”) na sumę ubezpieczenia nie mniejszą niż </w:t>
      </w:r>
      <w:del w:id="86" w:author="Adam Malik" w:date="2021-11-06T20:50:00Z">
        <w:r w:rsidDel="00D12FC3">
          <w:rPr>
            <w:rFonts w:ascii="Cambria" w:hAnsi="Cambria" w:cs="Arial"/>
            <w:sz w:val="22"/>
            <w:szCs w:val="22"/>
          </w:rPr>
          <w:delText xml:space="preserve">_________________________ </w:delText>
        </w:r>
      </w:del>
      <w:ins w:id="87" w:author="Adam Malik" w:date="2021-11-06T20:50:00Z">
        <w:r w:rsidR="00D12FC3">
          <w:rPr>
            <w:rFonts w:ascii="Cambria" w:hAnsi="Cambria" w:cs="Arial"/>
            <w:sz w:val="22"/>
            <w:szCs w:val="22"/>
          </w:rPr>
          <w:t xml:space="preserve">100 000 </w:t>
        </w:r>
      </w:ins>
      <w:r>
        <w:rPr>
          <w:rFonts w:ascii="Cambria" w:hAnsi="Cambria" w:cs="Arial"/>
          <w:sz w:val="22"/>
          <w:szCs w:val="22"/>
        </w:rPr>
        <w:t>zł.</w:t>
      </w:r>
    </w:p>
    <w:p w14:paraId="2246E3EC" w14:textId="77777777" w:rsidR="0013110C" w:rsidRDefault="0013110C" w:rsidP="00225ACD">
      <w:pPr>
        <w:numPr>
          <w:ilvl w:val="0"/>
          <w:numId w:val="24"/>
        </w:numPr>
        <w:spacing w:before="120"/>
        <w:ind w:left="567" w:hanging="567"/>
        <w:jc w:val="both"/>
        <w:rPr>
          <w:rFonts w:ascii="Cambria" w:hAnsi="Cambria" w:cs="Arial"/>
          <w:sz w:val="22"/>
          <w:szCs w:val="22"/>
        </w:rPr>
      </w:pPr>
      <w:r>
        <w:rPr>
          <w:rFonts w:ascii="Cambria" w:hAnsi="Cambria" w:cs="Arial"/>
          <w:sz w:val="22"/>
          <w:szCs w:val="22"/>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pacing w:before="120"/>
        <w:ind w:left="567" w:hanging="567"/>
        <w:jc w:val="both"/>
        <w:rPr>
          <w:rFonts w:ascii="Cambria" w:hAnsi="Cambria" w:cs="Arial"/>
          <w:sz w:val="22"/>
          <w:szCs w:val="22"/>
        </w:rPr>
      </w:pPr>
      <w:r>
        <w:rPr>
          <w:rFonts w:ascii="Cambria" w:hAnsi="Cambria" w:cs="Arial"/>
          <w:sz w:val="22"/>
          <w:szCs w:val="22"/>
        </w:rPr>
        <w:lastRenderedPageBreak/>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pacing w:before="120"/>
        <w:ind w:left="1134" w:hanging="567"/>
        <w:jc w:val="both"/>
        <w:rPr>
          <w:rFonts w:ascii="Cambria" w:hAnsi="Cambria" w:cs="Arial"/>
          <w:sz w:val="22"/>
          <w:szCs w:val="22"/>
        </w:rPr>
      </w:pPr>
      <w:r>
        <w:rPr>
          <w:rFonts w:ascii="Cambria" w:hAnsi="Cambria" w:cs="Arial"/>
          <w:sz w:val="22"/>
          <w:szCs w:val="22"/>
        </w:rPr>
        <w:t xml:space="preserve">odstąpić od Umowy; </w:t>
      </w:r>
    </w:p>
    <w:p w14:paraId="1C5AA560" w14:textId="77777777" w:rsidR="0013110C" w:rsidRDefault="0013110C" w:rsidP="00225ACD">
      <w:pPr>
        <w:tabs>
          <w:tab w:val="left" w:pos="1134"/>
        </w:tabs>
        <w:spacing w:before="120"/>
        <w:ind w:left="567"/>
        <w:jc w:val="both"/>
        <w:rPr>
          <w:rFonts w:ascii="Cambria" w:hAnsi="Cambria" w:cs="Arial"/>
          <w:sz w:val="22"/>
          <w:szCs w:val="22"/>
        </w:rPr>
      </w:pPr>
      <w:r>
        <w:rPr>
          <w:rFonts w:ascii="Cambria" w:hAnsi="Cambria" w:cs="Arial"/>
          <w:sz w:val="22"/>
          <w:szCs w:val="22"/>
        </w:rPr>
        <w:t>albo</w:t>
      </w:r>
    </w:p>
    <w:p w14:paraId="5C87198F" w14:textId="77777777" w:rsidR="0013110C" w:rsidRDefault="0013110C" w:rsidP="00225ACD">
      <w:pPr>
        <w:numPr>
          <w:ilvl w:val="1"/>
          <w:numId w:val="25"/>
        </w:numPr>
        <w:tabs>
          <w:tab w:val="left" w:pos="1134"/>
        </w:tabs>
        <w:spacing w:before="120"/>
        <w:ind w:left="1134" w:hanging="567"/>
        <w:jc w:val="both"/>
        <w:rPr>
          <w:rFonts w:ascii="Cambria" w:hAnsi="Cambria" w:cs="Arial"/>
          <w:sz w:val="22"/>
          <w:szCs w:val="22"/>
        </w:rPr>
      </w:pPr>
      <w:r>
        <w:rPr>
          <w:rFonts w:ascii="Cambria" w:hAnsi="Cambria" w:cs="Arial"/>
          <w:sz w:val="22"/>
          <w:szCs w:val="22"/>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pacing w:before="120"/>
        <w:ind w:left="1134"/>
        <w:jc w:val="both"/>
        <w:rPr>
          <w:rFonts w:ascii="Cambria" w:hAnsi="Cambria" w:cs="Arial"/>
          <w:sz w:val="22"/>
          <w:szCs w:val="22"/>
        </w:rPr>
      </w:pPr>
    </w:p>
    <w:p w14:paraId="174347F9" w14:textId="77777777" w:rsidR="0013110C" w:rsidRDefault="0013110C" w:rsidP="00225ACD">
      <w:pPr>
        <w:spacing w:before="120"/>
        <w:jc w:val="center"/>
        <w:rPr>
          <w:rFonts w:ascii="Cambria" w:hAnsi="Cambria" w:cs="Arial"/>
          <w:b/>
          <w:bCs/>
          <w:sz w:val="22"/>
          <w:szCs w:val="22"/>
        </w:rPr>
      </w:pPr>
      <w:r>
        <w:rPr>
          <w:rFonts w:ascii="Cambria" w:hAnsi="Cambria"/>
          <w:b/>
          <w:sz w:val="22"/>
          <w:szCs w:val="22"/>
        </w:rPr>
        <w:t>§ 15</w:t>
      </w:r>
      <w:r>
        <w:rPr>
          <w:rFonts w:ascii="Cambria" w:hAnsi="Cambria" w:cs="Arial"/>
          <w:b/>
          <w:bCs/>
          <w:sz w:val="22"/>
          <w:szCs w:val="22"/>
        </w:rPr>
        <w:br/>
        <w:t>Odstąpienie od Umowy</w:t>
      </w:r>
    </w:p>
    <w:p w14:paraId="0B2CD1A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dwukrotnego wystąpienia przypadku Odwołania Zlecenia z winy Wykonawcy;</w:t>
      </w:r>
    </w:p>
    <w:p w14:paraId="49704591"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pozostaje w zwłoce z przyjęciem Zlecenia o więcej niż 3 dni.</w:t>
      </w:r>
    </w:p>
    <w:p w14:paraId="706B734B"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Odstąpienie od Umowy może nastąpić do końca terminu wskazanego w § 3 ust. 1.</w:t>
      </w:r>
    </w:p>
    <w:p w14:paraId="1DE968A4"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pacing w:before="120"/>
        <w:jc w:val="both"/>
        <w:rPr>
          <w:rFonts w:ascii="Cambria" w:hAnsi="Cambria" w:cs="Arial"/>
          <w:sz w:val="22"/>
          <w:szCs w:val="22"/>
        </w:rPr>
      </w:pPr>
    </w:p>
    <w:p w14:paraId="62B60D4D" w14:textId="77777777" w:rsidR="0013110C" w:rsidRDefault="0013110C" w:rsidP="00225ACD">
      <w:pPr>
        <w:keepNext/>
        <w:spacing w:before="120"/>
        <w:jc w:val="center"/>
        <w:outlineLvl w:val="0"/>
        <w:rPr>
          <w:rFonts w:ascii="Cambria" w:hAnsi="Cambria" w:cs="Arial"/>
          <w:bCs/>
          <w:kern w:val="32"/>
          <w:sz w:val="22"/>
          <w:szCs w:val="22"/>
        </w:rPr>
      </w:pPr>
      <w:r>
        <w:rPr>
          <w:rFonts w:ascii="Cambria" w:hAnsi="Cambria" w:cs="Arial"/>
          <w:b/>
          <w:bCs/>
          <w:kern w:val="32"/>
          <w:sz w:val="22"/>
          <w:szCs w:val="22"/>
        </w:rPr>
        <w:lastRenderedPageBreak/>
        <w:t>§ 16</w:t>
      </w:r>
      <w:r>
        <w:rPr>
          <w:rFonts w:ascii="Cambria" w:hAnsi="Cambria" w:cs="Arial"/>
          <w:b/>
          <w:kern w:val="32"/>
          <w:sz w:val="22"/>
          <w:szCs w:val="22"/>
        </w:rPr>
        <w:br/>
        <w:t>Zmiana Umowy</w:t>
      </w:r>
    </w:p>
    <w:p w14:paraId="7D29360F"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sz w:val="22"/>
          <w:szCs w:val="22"/>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bCs/>
          <w:sz w:val="22"/>
          <w:szCs w:val="22"/>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hAnsi="Cambria" w:cs="Calibri"/>
          <w:sz w:val="22"/>
          <w:szCs w:val="22"/>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hAnsi="Cambria" w:cs="Calibri"/>
          <w:sz w:val="22"/>
          <w:szCs w:val="22"/>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rPr>
        <w:t>Państwowym Gospodarstwie Leśnym Lasy Państwowe</w:t>
      </w:r>
      <w:r>
        <w:rPr>
          <w:rFonts w:ascii="Cambria" w:hAnsi="Cambria" w:cs="Calibri"/>
          <w:sz w:val="22"/>
          <w:szCs w:val="22"/>
        </w:rPr>
        <w:t>;</w:t>
      </w:r>
    </w:p>
    <w:p w14:paraId="24DEC53E" w14:textId="15C303BA"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pacing w:before="120"/>
        <w:ind w:left="1134"/>
        <w:jc w:val="both"/>
        <w:rPr>
          <w:rFonts w:ascii="Cambria" w:hAnsi="Cambria" w:cs="Calibri"/>
          <w:sz w:val="22"/>
          <w:szCs w:val="22"/>
        </w:rPr>
      </w:pPr>
      <w:r>
        <w:rPr>
          <w:rFonts w:ascii="Cambria" w:hAnsi="Cambria" w:cs="Arial"/>
          <w:color w:val="000000"/>
          <w:sz w:val="22"/>
          <w:szCs w:val="22"/>
        </w:rPr>
        <w:t>Żadna ze zmian wskazanych w lit. a) – c) nie może pociągnąć za sobą zwiększenia wynagrodzenia należnego Wykonawcy.</w:t>
      </w:r>
    </w:p>
    <w:p w14:paraId="1E3CA077" w14:textId="77777777" w:rsidR="0013110C" w:rsidRDefault="0013110C" w:rsidP="00225ACD">
      <w:pPr>
        <w:numPr>
          <w:ilvl w:val="0"/>
          <w:numId w:val="28"/>
        </w:numPr>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88" w:name="_Hlk43745153"/>
      <w:r>
        <w:rPr>
          <w:rFonts w:ascii="Cambria" w:hAnsi="Cambria" w:cs="Arial"/>
          <w:sz w:val="22"/>
          <w:szCs w:val="22"/>
        </w:rPr>
        <w:t>Zmiana nie może pociągnąć za sobą zwiększenia wynagrodzenia należnego Wykonawcy</w:t>
      </w:r>
      <w:bookmarkEnd w:id="88"/>
      <w:r>
        <w:rPr>
          <w:rFonts w:ascii="Cambria" w:hAnsi="Cambria" w:cs="Arial"/>
          <w:sz w:val="22"/>
          <w:szCs w:val="22"/>
        </w:rPr>
        <w:t>.</w:t>
      </w:r>
    </w:p>
    <w:p w14:paraId="5CA4BF60"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bCs/>
          <w:sz w:val="22"/>
          <w:szCs w:val="22"/>
        </w:rPr>
        <w:t>Ponadto Zamawiający dopuszcza wprowadzenie zmian w przypadku:</w:t>
      </w:r>
    </w:p>
    <w:p w14:paraId="18970AE1" w14:textId="7572AE64" w:rsidR="0013110C" w:rsidRDefault="0013110C" w:rsidP="00225ACD">
      <w:pPr>
        <w:tabs>
          <w:tab w:val="left" w:pos="1701"/>
        </w:tabs>
        <w:spacing w:before="120"/>
        <w:ind w:left="1701" w:hanging="567"/>
        <w:jc w:val="both"/>
        <w:rPr>
          <w:rFonts w:ascii="Cambria" w:hAnsi="Cambria" w:cs="Calibri"/>
          <w:sz w:val="22"/>
          <w:szCs w:val="22"/>
        </w:rPr>
      </w:pPr>
      <w:r>
        <w:rPr>
          <w:rFonts w:ascii="Cambria" w:hAnsi="Cambria" w:cs="Calibri"/>
          <w:sz w:val="22"/>
          <w:szCs w:val="22"/>
        </w:rPr>
        <w:t>a)</w:t>
      </w:r>
      <w:r>
        <w:rPr>
          <w:rFonts w:ascii="Cambria" w:hAnsi="Cambria" w:cs="Calibri"/>
          <w:sz w:val="22"/>
          <w:szCs w:val="22"/>
        </w:rPr>
        <w:tab/>
        <w:t xml:space="preserve">wystąpienia siły wyższej, co uniemożliwia wykonanie co najmniej części Przedmiotu Umowy zgodnie z </w:t>
      </w:r>
      <w:r w:rsidR="00904AAE">
        <w:rPr>
          <w:rFonts w:ascii="Cambria" w:hAnsi="Cambria" w:cs="Calibri"/>
          <w:sz w:val="22"/>
          <w:szCs w:val="22"/>
        </w:rPr>
        <w:t>SWZ</w:t>
      </w:r>
      <w:r>
        <w:rPr>
          <w:rFonts w:ascii="Cambria" w:hAnsi="Cambria" w:cs="Calibri"/>
          <w:sz w:val="22"/>
          <w:szCs w:val="22"/>
        </w:rPr>
        <w:t>;</w:t>
      </w:r>
    </w:p>
    <w:p w14:paraId="75890AD0" w14:textId="77777777" w:rsidR="0013110C" w:rsidRDefault="0013110C" w:rsidP="00225ACD">
      <w:pPr>
        <w:tabs>
          <w:tab w:val="left" w:pos="1701"/>
        </w:tabs>
        <w:spacing w:before="120"/>
        <w:ind w:left="1701" w:hanging="567"/>
        <w:jc w:val="both"/>
        <w:rPr>
          <w:rFonts w:ascii="Cambria" w:hAnsi="Cambria" w:cs="Calibri"/>
          <w:sz w:val="22"/>
          <w:szCs w:val="22"/>
        </w:rPr>
      </w:pPr>
      <w:r>
        <w:rPr>
          <w:rFonts w:ascii="Cambria" w:hAnsi="Cambria" w:cs="Calibri"/>
          <w:sz w:val="22"/>
          <w:szCs w:val="22"/>
        </w:rPr>
        <w:t>b)</w:t>
      </w:r>
      <w:r>
        <w:rPr>
          <w:rFonts w:ascii="Cambria" w:hAnsi="Cambria" w:cs="Calibri"/>
          <w:sz w:val="22"/>
          <w:szCs w:val="22"/>
        </w:rPr>
        <w:tab/>
        <w:t xml:space="preserve">rezygnacji przez Zamawiającego z realizacji części Przedmiotu Umowy ponad zakres wskazany § 1 ust. 4. </w:t>
      </w:r>
    </w:p>
    <w:p w14:paraId="2570CCCB" w14:textId="77777777" w:rsidR="0013110C" w:rsidRDefault="0013110C" w:rsidP="00225ACD">
      <w:pPr>
        <w:tabs>
          <w:tab w:val="left" w:pos="1134"/>
        </w:tabs>
        <w:spacing w:before="120"/>
        <w:ind w:left="1134"/>
        <w:jc w:val="both"/>
        <w:rPr>
          <w:rFonts w:ascii="Cambria" w:hAnsi="Cambria" w:cs="Calibri"/>
          <w:sz w:val="22"/>
          <w:szCs w:val="22"/>
        </w:rPr>
      </w:pPr>
      <w:r>
        <w:rPr>
          <w:rFonts w:ascii="Cambria" w:hAnsi="Cambria" w:cs="Calibri"/>
          <w:sz w:val="22"/>
          <w:szCs w:val="22"/>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pacing w:before="120"/>
        <w:ind w:left="567" w:hanging="567"/>
        <w:jc w:val="both"/>
        <w:rPr>
          <w:rFonts w:ascii="Cambria" w:hAnsi="Cambria" w:cs="Arial"/>
          <w:sz w:val="22"/>
          <w:szCs w:val="22"/>
        </w:rPr>
      </w:pPr>
      <w:r>
        <w:rPr>
          <w:rFonts w:ascii="Cambria" w:hAnsi="Cambria" w:cs="Arial"/>
          <w:sz w:val="22"/>
          <w:szCs w:val="22"/>
        </w:rPr>
        <w:t>Wystąpienie którejkolwiek z okoliczności wskazanych w ust. 1 nie stanowi zobowiązania Stron do wprowadzenia zmiany.</w:t>
      </w:r>
    </w:p>
    <w:p w14:paraId="42FE2EED" w14:textId="77777777" w:rsidR="0013110C" w:rsidRDefault="0013110C" w:rsidP="00225ACD">
      <w:pPr>
        <w:spacing w:before="120"/>
        <w:jc w:val="center"/>
        <w:rPr>
          <w:rFonts w:ascii="Cambria" w:hAnsi="Cambria" w:cs="Arial"/>
          <w:b/>
          <w:sz w:val="22"/>
          <w:szCs w:val="22"/>
        </w:rPr>
      </w:pPr>
    </w:p>
    <w:p w14:paraId="2C5B21BA"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17</w:t>
      </w:r>
      <w:r>
        <w:rPr>
          <w:rFonts w:ascii="Cambria" w:hAnsi="Cambria" w:cs="Arial"/>
          <w:b/>
          <w:sz w:val="22"/>
          <w:szCs w:val="22"/>
        </w:rPr>
        <w:br/>
        <w:t>Porozumiewanie się Stron</w:t>
      </w:r>
    </w:p>
    <w:p w14:paraId="3F299810"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56F1C0F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Telefon:    </w:t>
      </w:r>
      <w:r>
        <w:rPr>
          <w:rFonts w:ascii="Cambria" w:hAnsi="Cambria" w:cs="Arial"/>
          <w:sz w:val="22"/>
          <w:szCs w:val="22"/>
        </w:rPr>
        <w:tab/>
      </w:r>
      <w:r>
        <w:rPr>
          <w:rFonts w:ascii="Cambria" w:hAnsi="Cambria" w:cs="Arial"/>
          <w:sz w:val="22"/>
          <w:szCs w:val="22"/>
        </w:rPr>
        <w:tab/>
        <w:t>_______________________________________________________</w:t>
      </w:r>
    </w:p>
    <w:p w14:paraId="1385171B"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Fax: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73D429F1"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e-mail: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2D59F92A" w14:textId="77777777" w:rsidR="0013110C" w:rsidRDefault="0013110C" w:rsidP="00225ACD">
      <w:pPr>
        <w:keepNext/>
        <w:spacing w:before="120"/>
        <w:ind w:left="567"/>
        <w:jc w:val="both"/>
        <w:rPr>
          <w:rFonts w:ascii="Cambria" w:hAnsi="Cambria" w:cs="Arial"/>
          <w:sz w:val="22"/>
          <w:szCs w:val="22"/>
          <w:u w:val="single"/>
        </w:rPr>
      </w:pPr>
      <w:r>
        <w:rPr>
          <w:rFonts w:ascii="Cambria" w:hAnsi="Cambria" w:cs="Arial"/>
          <w:sz w:val="22"/>
          <w:szCs w:val="22"/>
          <w:u w:val="single"/>
        </w:rPr>
        <w:t>Wykonawca:</w:t>
      </w:r>
    </w:p>
    <w:p w14:paraId="6FB88869"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Imię i Nazwisko</w:t>
      </w:r>
      <w:r>
        <w:rPr>
          <w:rFonts w:ascii="Cambria" w:hAnsi="Cambria" w:cs="Arial"/>
          <w:sz w:val="22"/>
          <w:szCs w:val="22"/>
        </w:rPr>
        <w:tab/>
      </w:r>
      <w:r>
        <w:rPr>
          <w:rFonts w:ascii="Cambria" w:hAnsi="Cambria" w:cs="Arial"/>
          <w:sz w:val="22"/>
          <w:szCs w:val="22"/>
        </w:rPr>
        <w:tab/>
        <w:t>_______________________________________________________</w:t>
      </w:r>
    </w:p>
    <w:p w14:paraId="15562147"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24476175"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Telefon:</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617295F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Fax:</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03F074CF"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e-mail:</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3ABDECA3"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pacing w:before="120"/>
        <w:ind w:left="567" w:hanging="567"/>
        <w:jc w:val="both"/>
        <w:rPr>
          <w:rFonts w:ascii="Cambria" w:hAnsi="Cambria" w:cs="Arial"/>
          <w:sz w:val="22"/>
          <w:szCs w:val="22"/>
        </w:rPr>
      </w:pPr>
      <w:r>
        <w:rPr>
          <w:rFonts w:ascii="Cambria" w:hAnsi="Cambria" w:cs="Arial"/>
          <w:sz w:val="22"/>
          <w:szCs w:val="22"/>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pacing w:before="120"/>
        <w:ind w:left="567" w:hanging="567"/>
        <w:jc w:val="both"/>
        <w:rPr>
          <w:rFonts w:ascii="Cambria" w:hAnsi="Cambria" w:cs="Arial"/>
          <w:sz w:val="22"/>
          <w:szCs w:val="22"/>
        </w:rPr>
      </w:pPr>
      <w:r>
        <w:rPr>
          <w:rFonts w:ascii="Cambria" w:hAnsi="Cambria" w:cs="Arial"/>
          <w:sz w:val="22"/>
          <w:szCs w:val="22"/>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pacing w:before="120"/>
        <w:ind w:left="567"/>
        <w:jc w:val="both"/>
        <w:rPr>
          <w:rFonts w:ascii="Cambria" w:hAnsi="Cambria" w:cs="Arial"/>
          <w:sz w:val="22"/>
          <w:szCs w:val="22"/>
        </w:rPr>
      </w:pPr>
    </w:p>
    <w:p w14:paraId="15CF060B"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18</w:t>
      </w:r>
      <w:r>
        <w:rPr>
          <w:rFonts w:ascii="Cambria" w:hAnsi="Cambria" w:cs="Arial"/>
          <w:b/>
          <w:sz w:val="22"/>
          <w:szCs w:val="22"/>
        </w:rPr>
        <w:br/>
        <w:t>Rozstrzyganie sporów</w:t>
      </w:r>
    </w:p>
    <w:p w14:paraId="42278B38" w14:textId="77777777" w:rsidR="0013110C" w:rsidRDefault="0013110C" w:rsidP="00225ACD">
      <w:pPr>
        <w:numPr>
          <w:ilvl w:val="0"/>
          <w:numId w:val="30"/>
        </w:numPr>
        <w:spacing w:before="120"/>
        <w:ind w:left="567" w:hanging="709"/>
        <w:jc w:val="both"/>
        <w:rPr>
          <w:rFonts w:ascii="Cambria" w:hAnsi="Cambria" w:cs="Arial"/>
          <w:sz w:val="22"/>
          <w:szCs w:val="22"/>
        </w:rPr>
      </w:pPr>
      <w:r>
        <w:rPr>
          <w:rFonts w:ascii="Cambria" w:hAnsi="Cambria" w:cs="Arial"/>
          <w:sz w:val="22"/>
          <w:szCs w:val="22"/>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pacing w:before="120"/>
        <w:ind w:left="567" w:hanging="709"/>
        <w:jc w:val="both"/>
        <w:rPr>
          <w:rFonts w:ascii="Cambria" w:hAnsi="Cambria" w:cs="Arial"/>
          <w:sz w:val="22"/>
          <w:szCs w:val="22"/>
        </w:rPr>
      </w:pPr>
      <w:r>
        <w:rPr>
          <w:rFonts w:ascii="Cambria" w:hAnsi="Cambria" w:cs="Arial"/>
          <w:sz w:val="22"/>
          <w:szCs w:val="22"/>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pacing w:before="120"/>
        <w:outlineLvl w:val="0"/>
        <w:rPr>
          <w:rFonts w:ascii="Cambria" w:hAnsi="Cambria" w:cs="Arial"/>
          <w:b/>
          <w:bCs/>
          <w:kern w:val="32"/>
          <w:sz w:val="22"/>
          <w:szCs w:val="22"/>
        </w:rPr>
      </w:pPr>
    </w:p>
    <w:p w14:paraId="7C6C131A" w14:textId="77777777" w:rsidR="0013110C" w:rsidRDefault="0013110C" w:rsidP="00225ACD">
      <w:pPr>
        <w:keepNext/>
        <w:spacing w:before="120"/>
        <w:jc w:val="center"/>
        <w:outlineLvl w:val="0"/>
        <w:rPr>
          <w:rFonts w:ascii="Cambria" w:hAnsi="Cambria" w:cs="Arial"/>
          <w:b/>
          <w:bCs/>
          <w:sz w:val="22"/>
          <w:szCs w:val="22"/>
        </w:rPr>
      </w:pPr>
      <w:r>
        <w:rPr>
          <w:rFonts w:ascii="Cambria" w:hAnsi="Cambria" w:cs="Arial"/>
          <w:b/>
          <w:bCs/>
          <w:kern w:val="32"/>
          <w:sz w:val="22"/>
          <w:szCs w:val="22"/>
        </w:rPr>
        <w:t>§ 19</w:t>
      </w:r>
      <w:r>
        <w:rPr>
          <w:rFonts w:ascii="Cambria" w:hAnsi="Cambria" w:cs="Arial"/>
          <w:b/>
          <w:bCs/>
          <w:sz w:val="22"/>
          <w:szCs w:val="22"/>
        </w:rPr>
        <w:br/>
        <w:t>Postanowienia końcowe</w:t>
      </w:r>
    </w:p>
    <w:p w14:paraId="5925BF02" w14:textId="77777777" w:rsidR="0013110C" w:rsidRDefault="0013110C" w:rsidP="00225ACD">
      <w:pPr>
        <w:numPr>
          <w:ilvl w:val="0"/>
          <w:numId w:val="31"/>
        </w:numPr>
        <w:spacing w:before="120"/>
        <w:ind w:left="567" w:hanging="567"/>
        <w:jc w:val="both"/>
        <w:rPr>
          <w:rFonts w:ascii="Cambria" w:hAnsi="Cambria" w:cs="Arial"/>
          <w:sz w:val="22"/>
          <w:szCs w:val="22"/>
        </w:rPr>
      </w:pPr>
      <w:r>
        <w:rPr>
          <w:rFonts w:ascii="Cambria" w:hAnsi="Cambria" w:cs="Arial"/>
          <w:sz w:val="22"/>
          <w:szCs w:val="22"/>
        </w:rPr>
        <w:t xml:space="preserve">W sprawach nieuregulowanych Umową mają zastosowanie właściwe przepisy prawa Rzeczypospolitej Polskiej. </w:t>
      </w:r>
    </w:p>
    <w:p w14:paraId="181DA597" w14:textId="1D9AC27C" w:rsidR="0013110C" w:rsidRDefault="0013110C" w:rsidP="00225ACD">
      <w:pPr>
        <w:numPr>
          <w:ilvl w:val="0"/>
          <w:numId w:val="31"/>
        </w:numPr>
        <w:spacing w:before="120"/>
        <w:ind w:left="567" w:hanging="567"/>
        <w:jc w:val="both"/>
        <w:rPr>
          <w:ins w:id="89" w:author="Jadwiga Długajczyk" w:date="2022-01-14T20:18:00Z"/>
          <w:rFonts w:ascii="Cambria" w:hAnsi="Cambria" w:cs="Arial"/>
          <w:sz w:val="22"/>
          <w:szCs w:val="22"/>
        </w:rPr>
      </w:pPr>
      <w:r>
        <w:rPr>
          <w:rFonts w:ascii="Cambria" w:hAnsi="Cambria" w:cs="Arial"/>
          <w:sz w:val="22"/>
          <w:szCs w:val="22"/>
        </w:rPr>
        <w:t>Umowę zawarto w formie pisemnej pod rygorem nieważności. Wszelkie zmiany lub uzupełnienia Umowy wymagają dla swojej ważności zachowania formy, o której mowa w zdaniu poprzednim.</w:t>
      </w:r>
    </w:p>
    <w:p w14:paraId="5523D5B4" w14:textId="460F4962" w:rsidR="001B3373" w:rsidRPr="001B3373" w:rsidRDefault="001B3373">
      <w:pPr>
        <w:numPr>
          <w:ilvl w:val="0"/>
          <w:numId w:val="31"/>
        </w:numPr>
        <w:spacing w:before="120" w:after="120"/>
        <w:ind w:left="567" w:hanging="567"/>
        <w:jc w:val="both"/>
        <w:rPr>
          <w:rFonts w:ascii="Cambria" w:hAnsi="Cambria" w:cs="Arial"/>
          <w:sz w:val="22"/>
          <w:szCs w:val="22"/>
        </w:rPr>
        <w:pPrChange w:id="90" w:author="Jadwiga Długajczyk" w:date="2022-01-14T20:18:00Z">
          <w:pPr>
            <w:numPr>
              <w:numId w:val="31"/>
            </w:numPr>
            <w:spacing w:before="120"/>
            <w:ind w:left="567" w:hanging="567"/>
            <w:jc w:val="both"/>
          </w:pPr>
        </w:pPrChange>
      </w:pPr>
      <w:bookmarkStart w:id="91" w:name="_Hlk47484101"/>
      <w:ins w:id="92" w:author="Jadwiga Długajczyk" w:date="2022-01-14T20:18:00Z">
        <w:r>
          <w:rPr>
            <w:rFonts w:ascii="Cambria" w:hAnsi="Cambria" w:cs="Arial"/>
            <w:sz w:val="22"/>
            <w:szCs w:val="22"/>
          </w:rPr>
          <w:t>Zamawiający, stosowanie do treści art. 4c ustawy z dnia 8 marca 2013 r. o przeciwdziałaniu nadmiernym opóźnieniom w transakcjach handlowych (tekst jedn.: Dz. U. z 20</w:t>
        </w:r>
        <w:r w:rsidRPr="00FE3C0C">
          <w:rPr>
            <w:rFonts w:ascii="Cambria" w:hAnsi="Cambria" w:cs="Arial"/>
            <w:sz w:val="22"/>
            <w:szCs w:val="22"/>
            <w:lang w:val="en-US"/>
          </w:rPr>
          <w:t>2</w:t>
        </w:r>
        <w:r>
          <w:rPr>
            <w:rFonts w:ascii="Cambria" w:hAnsi="Cambria" w:cs="Arial"/>
            <w:sz w:val="22"/>
            <w:szCs w:val="22"/>
          </w:rPr>
          <w:t>1</w:t>
        </w:r>
        <w:del w:id="93" w:author="Joanna Malik" w:date="2022-01-04T20:14:00Z">
          <w:r w:rsidRPr="00E558A2" w:rsidDel="00FE3C0C">
            <w:rPr>
              <w:rFonts w:ascii="Cambria" w:hAnsi="Cambria" w:cs="Arial"/>
              <w:sz w:val="22"/>
              <w:szCs w:val="22"/>
              <w:rPrChange w:id="94" w:author="Joanna Malik" w:date="2022-01-03T13:23:00Z">
                <w:rPr>
                  <w:rFonts w:ascii="Cambria" w:hAnsi="Cambria" w:cs="Arial"/>
                  <w:sz w:val="22"/>
                  <w:szCs w:val="22"/>
                  <w:lang w:val="en-US"/>
                </w:rPr>
              </w:rPrChange>
            </w:rPr>
            <w:delText>0</w:delText>
          </w:r>
        </w:del>
        <w:r>
          <w:rPr>
            <w:rFonts w:ascii="Cambria" w:hAnsi="Cambria" w:cs="Arial"/>
            <w:sz w:val="22"/>
            <w:szCs w:val="22"/>
          </w:rPr>
          <w:t xml:space="preserve"> r., poz. 424</w:t>
        </w:r>
        <w:del w:id="95" w:author="Joanna Malik" w:date="2022-01-04T20:14:00Z">
          <w:r w:rsidRPr="00E558A2" w:rsidDel="00FE3C0C">
            <w:rPr>
              <w:rFonts w:ascii="Cambria" w:hAnsi="Cambria" w:cs="Arial"/>
              <w:sz w:val="22"/>
              <w:szCs w:val="22"/>
              <w:rPrChange w:id="96" w:author="Joanna Malik" w:date="2022-01-03T13:23:00Z">
                <w:rPr>
                  <w:rFonts w:ascii="Cambria" w:hAnsi="Cambria" w:cs="Arial"/>
                  <w:sz w:val="22"/>
                  <w:szCs w:val="22"/>
                  <w:lang w:val="en-US"/>
                </w:rPr>
              </w:rPrChange>
            </w:rPr>
            <w:delText>935</w:delText>
          </w:r>
        </w:del>
        <w:r w:rsidRPr="00E558A2">
          <w:rPr>
            <w:rFonts w:ascii="Cambria" w:hAnsi="Cambria" w:cs="Arial"/>
            <w:sz w:val="22"/>
            <w:szCs w:val="22"/>
            <w:rPrChange w:id="97" w:author="Joanna Malik" w:date="2022-01-03T13:23:00Z">
              <w:rPr>
                <w:rFonts w:ascii="Cambria" w:hAnsi="Cambria" w:cs="Arial"/>
                <w:sz w:val="22"/>
                <w:szCs w:val="22"/>
                <w:lang w:val="en-US"/>
              </w:rPr>
            </w:rPrChange>
          </w:rPr>
          <w:t xml:space="preserve"> </w:t>
        </w:r>
        <w:r>
          <w:rPr>
            <w:rFonts w:ascii="Cambria" w:hAnsi="Cambria" w:cs="Arial"/>
            <w:sz w:val="22"/>
            <w:szCs w:val="22"/>
          </w:rPr>
          <w:t>z późn. zm.) oświadcza, iż posiada status dużego przedsiębiorcy.</w:t>
        </w:r>
      </w:ins>
      <w:bookmarkEnd w:id="91"/>
    </w:p>
    <w:p w14:paraId="26A34FD5" w14:textId="77777777" w:rsidR="0013110C" w:rsidRDefault="0013110C" w:rsidP="00225ACD">
      <w:pPr>
        <w:numPr>
          <w:ilvl w:val="0"/>
          <w:numId w:val="31"/>
        </w:numPr>
        <w:spacing w:before="120"/>
        <w:ind w:left="567" w:hanging="567"/>
        <w:jc w:val="both"/>
        <w:rPr>
          <w:rFonts w:ascii="Cambria" w:hAnsi="Cambria" w:cs="Arial"/>
          <w:sz w:val="22"/>
          <w:szCs w:val="22"/>
        </w:rPr>
      </w:pPr>
      <w:r>
        <w:rPr>
          <w:rFonts w:ascii="Cambria" w:hAnsi="Cambria" w:cs="Arial"/>
          <w:sz w:val="22"/>
          <w:szCs w:val="22"/>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pacing w:before="120"/>
        <w:ind w:left="567" w:hanging="567"/>
        <w:jc w:val="both"/>
        <w:rPr>
          <w:rFonts w:ascii="Cambria" w:hAnsi="Cambria" w:cs="Arial"/>
          <w:sz w:val="22"/>
          <w:szCs w:val="22"/>
        </w:rPr>
      </w:pPr>
      <w:r>
        <w:rPr>
          <w:rFonts w:ascii="Cambria" w:hAnsi="Cambria" w:cs="Arial"/>
          <w:sz w:val="22"/>
          <w:szCs w:val="22"/>
        </w:rPr>
        <w:t>Następujące załączniki do Umowy stanowią jej integralną część:</w:t>
      </w:r>
    </w:p>
    <w:p w14:paraId="74659914"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1 –SWZ (wraz ze wszystkimi załącznikami);</w:t>
      </w:r>
    </w:p>
    <w:p w14:paraId="78AE8B40"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2 – Wykaz zagrożeń występujących na Obszarze Realizacji Pakietu;</w:t>
      </w:r>
    </w:p>
    <w:p w14:paraId="5B21012C"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3 - Oferta;</w:t>
      </w:r>
    </w:p>
    <w:p w14:paraId="1C36D69E"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lastRenderedPageBreak/>
        <w:t xml:space="preserve">Załącznik nr 4 – Ramowy Harmonogram Realizacji Przedmiotu Umowy; </w:t>
      </w:r>
    </w:p>
    <w:p w14:paraId="7ED438DF"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t xml:space="preserve">Załącznik nr 5 – Wzór Protokołu Odbioru Robót; </w:t>
      </w:r>
    </w:p>
    <w:p w14:paraId="2E96BC2C"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t xml:space="preserve">Załącznik nr 6 – Wzór Protokołu Zwrotu Powierzchni. </w:t>
      </w:r>
    </w:p>
    <w:p w14:paraId="67BDB2E2" w14:textId="77777777" w:rsidR="0013110C" w:rsidRDefault="0013110C" w:rsidP="00225ACD">
      <w:pPr>
        <w:tabs>
          <w:tab w:val="left" w:pos="1134"/>
        </w:tabs>
        <w:spacing w:before="120"/>
        <w:jc w:val="both"/>
        <w:rPr>
          <w:rFonts w:ascii="Cambria" w:hAnsi="Cambria" w:cs="Arial"/>
          <w:color w:val="000000"/>
          <w:sz w:val="22"/>
          <w:szCs w:val="22"/>
        </w:rPr>
      </w:pPr>
    </w:p>
    <w:p w14:paraId="73846C34" w14:textId="5A32F71A" w:rsidR="0013110C" w:rsidDel="001B3373" w:rsidRDefault="0013110C">
      <w:pPr>
        <w:tabs>
          <w:tab w:val="left" w:pos="1134"/>
        </w:tabs>
        <w:spacing w:before="120"/>
        <w:jc w:val="right"/>
        <w:rPr>
          <w:del w:id="98" w:author="Jadwiga Długajczyk" w:date="2022-01-14T20:20:00Z"/>
          <w:rFonts w:ascii="Cambria" w:hAnsi="Cambria" w:cs="Arial"/>
          <w:b/>
          <w:color w:val="000000"/>
          <w:sz w:val="22"/>
          <w:szCs w:val="22"/>
        </w:rPr>
      </w:pPr>
      <w:r>
        <w:rPr>
          <w:rFonts w:ascii="Cambria" w:hAnsi="Cambria" w:cs="Arial"/>
          <w:color w:val="000000"/>
          <w:sz w:val="22"/>
          <w:szCs w:val="22"/>
        </w:rPr>
        <w:br w:type="page"/>
      </w:r>
      <w:del w:id="99" w:author="Jadwiga Długajczyk" w:date="2022-01-14T20:20:00Z">
        <w:r w:rsidDel="001B3373">
          <w:rPr>
            <w:rFonts w:ascii="Cambria" w:hAnsi="Cambria" w:cs="Arial"/>
            <w:b/>
            <w:color w:val="000000"/>
            <w:sz w:val="22"/>
            <w:szCs w:val="22"/>
          </w:rPr>
          <w:lastRenderedPageBreak/>
          <w:delText xml:space="preserve">Załącznik nr 1 do Umowy </w:delText>
        </w:r>
      </w:del>
    </w:p>
    <w:p w14:paraId="3A37FA81" w14:textId="0344A27B" w:rsidR="0013110C" w:rsidDel="001B3373" w:rsidRDefault="0013110C">
      <w:pPr>
        <w:tabs>
          <w:tab w:val="left" w:pos="1134"/>
        </w:tabs>
        <w:spacing w:before="120"/>
        <w:jc w:val="right"/>
        <w:rPr>
          <w:del w:id="100" w:author="Jadwiga Długajczyk" w:date="2022-01-14T20:20:00Z"/>
          <w:rFonts w:ascii="Cambria" w:hAnsi="Cambria" w:cs="Arial"/>
          <w:b/>
          <w:color w:val="000000"/>
          <w:sz w:val="22"/>
          <w:szCs w:val="22"/>
        </w:rPr>
        <w:pPrChange w:id="101" w:author="Jadwiga Długajczyk" w:date="2022-01-14T20:20:00Z">
          <w:pPr>
            <w:tabs>
              <w:tab w:val="left" w:pos="1134"/>
            </w:tabs>
            <w:spacing w:before="120"/>
            <w:jc w:val="center"/>
          </w:pPr>
        </w:pPrChange>
      </w:pPr>
    </w:p>
    <w:p w14:paraId="10920B32" w14:textId="1C5A3C64" w:rsidR="0013110C" w:rsidDel="001B3373" w:rsidRDefault="0013110C">
      <w:pPr>
        <w:tabs>
          <w:tab w:val="left" w:pos="1134"/>
        </w:tabs>
        <w:spacing w:before="120"/>
        <w:jc w:val="right"/>
        <w:rPr>
          <w:del w:id="102" w:author="Jadwiga Długajczyk" w:date="2022-01-14T20:20:00Z"/>
          <w:rFonts w:ascii="Cambria" w:hAnsi="Cambria" w:cs="Arial"/>
          <w:b/>
          <w:color w:val="000000"/>
          <w:sz w:val="22"/>
          <w:szCs w:val="22"/>
        </w:rPr>
        <w:pPrChange w:id="103" w:author="Jadwiga Długajczyk" w:date="2022-01-14T20:20:00Z">
          <w:pPr>
            <w:tabs>
              <w:tab w:val="left" w:pos="1134"/>
            </w:tabs>
            <w:spacing w:before="120"/>
            <w:jc w:val="center"/>
          </w:pPr>
        </w:pPrChange>
      </w:pPr>
      <w:del w:id="104" w:author="Jadwiga Długajczyk" w:date="2022-01-14T20:20:00Z">
        <w:r w:rsidDel="001B3373">
          <w:rPr>
            <w:rFonts w:ascii="Cambria" w:hAnsi="Cambria" w:cs="Arial"/>
            <w:b/>
            <w:color w:val="000000"/>
            <w:sz w:val="22"/>
            <w:szCs w:val="22"/>
          </w:rPr>
          <w:delText>SWZ (wraz ze wszystkimi załącznikami)</w:delText>
        </w:r>
      </w:del>
    </w:p>
    <w:p w14:paraId="4DC438F5" w14:textId="1AABB700" w:rsidR="0013110C" w:rsidDel="001B3373" w:rsidRDefault="0013110C">
      <w:pPr>
        <w:tabs>
          <w:tab w:val="left" w:pos="1134"/>
        </w:tabs>
        <w:spacing w:before="120"/>
        <w:jc w:val="right"/>
        <w:rPr>
          <w:del w:id="105" w:author="Jadwiga Długajczyk" w:date="2022-01-14T20:20:00Z"/>
          <w:rFonts w:ascii="Cambria" w:hAnsi="Cambria" w:cs="Arial"/>
          <w:b/>
          <w:color w:val="000000"/>
          <w:sz w:val="22"/>
          <w:szCs w:val="22"/>
        </w:rPr>
        <w:pPrChange w:id="106" w:author="Jadwiga Długajczyk" w:date="2022-01-14T20:20:00Z">
          <w:pPr>
            <w:tabs>
              <w:tab w:val="left" w:pos="1134"/>
            </w:tabs>
            <w:spacing w:before="120"/>
            <w:jc w:val="center"/>
          </w:pPr>
        </w:pPrChange>
      </w:pPr>
    </w:p>
    <w:p w14:paraId="7BC9E6E4" w14:textId="216BF5DA" w:rsidR="0013110C" w:rsidDel="001B3373" w:rsidRDefault="0013110C">
      <w:pPr>
        <w:tabs>
          <w:tab w:val="left" w:pos="1134"/>
        </w:tabs>
        <w:spacing w:before="120"/>
        <w:jc w:val="right"/>
        <w:rPr>
          <w:del w:id="107" w:author="Jadwiga Długajczyk" w:date="2022-01-14T20:20:00Z"/>
          <w:rFonts w:ascii="Cambria" w:hAnsi="Cambria" w:cs="Arial"/>
          <w:b/>
          <w:color w:val="000000"/>
          <w:sz w:val="22"/>
          <w:szCs w:val="22"/>
        </w:rPr>
      </w:pPr>
      <w:del w:id="108"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 xml:space="preserve">Załącznik nr 2 do Umowy  </w:delText>
        </w:r>
      </w:del>
    </w:p>
    <w:p w14:paraId="0BABBB82" w14:textId="45C36285" w:rsidR="0013110C" w:rsidDel="001B3373" w:rsidRDefault="0013110C">
      <w:pPr>
        <w:tabs>
          <w:tab w:val="left" w:pos="1134"/>
        </w:tabs>
        <w:spacing w:before="120"/>
        <w:jc w:val="right"/>
        <w:rPr>
          <w:del w:id="109" w:author="Jadwiga Długajczyk" w:date="2022-01-14T20:20:00Z"/>
          <w:rFonts w:ascii="Cambria" w:hAnsi="Cambria" w:cs="Arial"/>
          <w:b/>
          <w:color w:val="000000"/>
          <w:sz w:val="22"/>
          <w:szCs w:val="22"/>
        </w:rPr>
        <w:pPrChange w:id="110" w:author="Jadwiga Długajczyk" w:date="2022-01-14T20:20:00Z">
          <w:pPr>
            <w:tabs>
              <w:tab w:val="left" w:pos="1134"/>
            </w:tabs>
            <w:spacing w:before="120"/>
            <w:jc w:val="center"/>
          </w:pPr>
        </w:pPrChange>
      </w:pPr>
    </w:p>
    <w:p w14:paraId="5645154F" w14:textId="75A45EC3" w:rsidR="0013110C" w:rsidDel="001B3373" w:rsidRDefault="0013110C">
      <w:pPr>
        <w:tabs>
          <w:tab w:val="left" w:pos="1134"/>
        </w:tabs>
        <w:spacing w:before="120"/>
        <w:jc w:val="right"/>
        <w:rPr>
          <w:del w:id="111" w:author="Jadwiga Długajczyk" w:date="2022-01-14T20:20:00Z"/>
          <w:rFonts w:ascii="Cambria" w:hAnsi="Cambria" w:cs="Arial"/>
          <w:b/>
          <w:color w:val="000000"/>
          <w:sz w:val="22"/>
          <w:szCs w:val="22"/>
        </w:rPr>
        <w:pPrChange w:id="112" w:author="Jadwiga Długajczyk" w:date="2022-01-14T20:20:00Z">
          <w:pPr>
            <w:tabs>
              <w:tab w:val="left" w:pos="1134"/>
            </w:tabs>
            <w:spacing w:before="120"/>
            <w:jc w:val="center"/>
          </w:pPr>
        </w:pPrChange>
      </w:pPr>
      <w:del w:id="113" w:author="Jadwiga Długajczyk" w:date="2022-01-14T20:20:00Z">
        <w:r w:rsidDel="001B3373">
          <w:rPr>
            <w:rFonts w:ascii="Cambria" w:hAnsi="Cambria" w:cs="Arial"/>
            <w:b/>
            <w:color w:val="000000"/>
            <w:sz w:val="22"/>
            <w:szCs w:val="22"/>
          </w:rPr>
          <w:delText>Wykaz zagrożeń występujących na Obszarze Realizacji Pakietu</w:delText>
        </w:r>
        <w:r w:rsidDel="001B3373">
          <w:rPr>
            <w:rFonts w:ascii="Cambria" w:hAnsi="Cambria" w:cs="Arial"/>
            <w:b/>
            <w:color w:val="000000"/>
            <w:sz w:val="22"/>
            <w:szCs w:val="22"/>
          </w:rPr>
          <w:br/>
          <w:delText>(terenie, na którym realizowany jest Przedmiot  Umowy)</w:delText>
        </w:r>
      </w:del>
    </w:p>
    <w:p w14:paraId="334F628C" w14:textId="71182C14" w:rsidR="0013110C" w:rsidDel="001B3373" w:rsidRDefault="0013110C">
      <w:pPr>
        <w:tabs>
          <w:tab w:val="left" w:pos="1134"/>
        </w:tabs>
        <w:spacing w:before="120"/>
        <w:jc w:val="right"/>
        <w:rPr>
          <w:del w:id="114" w:author="Jadwiga Długajczyk" w:date="2022-01-14T20:20:00Z"/>
          <w:rFonts w:ascii="Cambria" w:hAnsi="Cambria" w:cs="Arial"/>
          <w:color w:val="000000"/>
          <w:sz w:val="22"/>
          <w:szCs w:val="22"/>
        </w:rPr>
        <w:pPrChange w:id="115" w:author="Jadwiga Długajczyk" w:date="2022-01-14T20:20:00Z">
          <w:pPr>
            <w:tabs>
              <w:tab w:val="left" w:pos="1134"/>
            </w:tabs>
            <w:spacing w:before="120"/>
            <w:jc w:val="center"/>
          </w:pPr>
        </w:pPrChange>
      </w:pPr>
    </w:p>
    <w:p w14:paraId="07846F74" w14:textId="5B36FBCC" w:rsidR="0013110C" w:rsidDel="001B3373" w:rsidRDefault="0013110C">
      <w:pPr>
        <w:tabs>
          <w:tab w:val="left" w:pos="1134"/>
        </w:tabs>
        <w:spacing w:before="120"/>
        <w:jc w:val="right"/>
        <w:rPr>
          <w:del w:id="116" w:author="Jadwiga Długajczyk" w:date="2022-01-14T20:20:00Z"/>
          <w:rFonts w:ascii="Cambria" w:hAnsi="Cambria" w:cs="Arial"/>
          <w:b/>
          <w:color w:val="000000"/>
          <w:sz w:val="22"/>
          <w:szCs w:val="22"/>
        </w:rPr>
      </w:pPr>
      <w:del w:id="117"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 xml:space="preserve">Załącznik nr 3 do Umowy </w:delText>
        </w:r>
      </w:del>
    </w:p>
    <w:p w14:paraId="7EB45967" w14:textId="6766B7A5" w:rsidR="0013110C" w:rsidDel="001B3373" w:rsidRDefault="0013110C">
      <w:pPr>
        <w:tabs>
          <w:tab w:val="left" w:pos="1134"/>
        </w:tabs>
        <w:spacing w:before="120"/>
        <w:jc w:val="right"/>
        <w:rPr>
          <w:del w:id="118" w:author="Jadwiga Długajczyk" w:date="2022-01-14T20:20:00Z"/>
          <w:rFonts w:ascii="Cambria" w:hAnsi="Cambria" w:cs="Arial"/>
          <w:b/>
          <w:color w:val="000000"/>
          <w:sz w:val="22"/>
          <w:szCs w:val="22"/>
        </w:rPr>
        <w:pPrChange w:id="119" w:author="Jadwiga Długajczyk" w:date="2022-01-14T20:20:00Z">
          <w:pPr>
            <w:tabs>
              <w:tab w:val="left" w:pos="1134"/>
            </w:tabs>
            <w:spacing w:before="120"/>
            <w:jc w:val="both"/>
          </w:pPr>
        </w:pPrChange>
      </w:pPr>
    </w:p>
    <w:p w14:paraId="67D6C152" w14:textId="1B6F08CB" w:rsidR="0013110C" w:rsidDel="001B3373" w:rsidRDefault="0013110C">
      <w:pPr>
        <w:tabs>
          <w:tab w:val="left" w:pos="1134"/>
        </w:tabs>
        <w:spacing w:before="120"/>
        <w:jc w:val="right"/>
        <w:rPr>
          <w:del w:id="120" w:author="Jadwiga Długajczyk" w:date="2022-01-14T20:20:00Z"/>
          <w:rFonts w:ascii="Cambria" w:hAnsi="Cambria" w:cs="Arial"/>
          <w:b/>
          <w:color w:val="000000"/>
          <w:sz w:val="22"/>
          <w:szCs w:val="22"/>
        </w:rPr>
        <w:pPrChange w:id="121" w:author="Jadwiga Długajczyk" w:date="2022-01-14T20:20:00Z">
          <w:pPr>
            <w:tabs>
              <w:tab w:val="left" w:pos="1134"/>
            </w:tabs>
            <w:spacing w:before="120"/>
            <w:jc w:val="center"/>
          </w:pPr>
        </w:pPrChange>
      </w:pPr>
      <w:del w:id="122" w:author="Jadwiga Długajczyk" w:date="2022-01-14T20:20:00Z">
        <w:r w:rsidDel="001B3373">
          <w:rPr>
            <w:rFonts w:ascii="Cambria" w:hAnsi="Cambria" w:cs="Arial"/>
            <w:b/>
            <w:color w:val="000000"/>
            <w:sz w:val="22"/>
            <w:szCs w:val="22"/>
          </w:rPr>
          <w:delText>Oferta</w:delText>
        </w:r>
      </w:del>
    </w:p>
    <w:p w14:paraId="34C35F33" w14:textId="0DB11802" w:rsidR="0013110C" w:rsidDel="001B3373" w:rsidRDefault="0013110C">
      <w:pPr>
        <w:tabs>
          <w:tab w:val="left" w:pos="1134"/>
        </w:tabs>
        <w:spacing w:before="120"/>
        <w:jc w:val="right"/>
        <w:rPr>
          <w:del w:id="123" w:author="Jadwiga Długajczyk" w:date="2022-01-14T20:20:00Z"/>
          <w:rFonts w:ascii="Cambria" w:hAnsi="Cambria" w:cs="Arial"/>
          <w:b/>
          <w:color w:val="000000"/>
          <w:sz w:val="22"/>
          <w:szCs w:val="22"/>
        </w:rPr>
        <w:pPrChange w:id="124" w:author="Jadwiga Długajczyk" w:date="2022-01-14T20:20:00Z">
          <w:pPr>
            <w:tabs>
              <w:tab w:val="left" w:pos="1134"/>
            </w:tabs>
            <w:spacing w:before="120"/>
            <w:jc w:val="center"/>
          </w:pPr>
        </w:pPrChange>
      </w:pPr>
    </w:p>
    <w:p w14:paraId="4627FD65" w14:textId="45BE6255" w:rsidR="0013110C" w:rsidDel="001B3373" w:rsidRDefault="0013110C">
      <w:pPr>
        <w:tabs>
          <w:tab w:val="left" w:pos="1134"/>
        </w:tabs>
        <w:spacing w:before="120"/>
        <w:jc w:val="right"/>
        <w:rPr>
          <w:del w:id="125" w:author="Jadwiga Długajczyk" w:date="2022-01-14T20:20:00Z"/>
          <w:rFonts w:ascii="Cambria" w:hAnsi="Cambria" w:cs="Arial"/>
          <w:b/>
          <w:color w:val="000000"/>
          <w:sz w:val="22"/>
          <w:szCs w:val="22"/>
        </w:rPr>
      </w:pPr>
      <w:del w:id="126"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Załącznik nr 4 do Umowy</w:delText>
        </w:r>
      </w:del>
    </w:p>
    <w:p w14:paraId="0730EBAE" w14:textId="33CF3943" w:rsidR="0013110C" w:rsidDel="001B3373" w:rsidRDefault="0013110C">
      <w:pPr>
        <w:tabs>
          <w:tab w:val="left" w:pos="1134"/>
        </w:tabs>
        <w:spacing w:before="120"/>
        <w:jc w:val="right"/>
        <w:rPr>
          <w:del w:id="127" w:author="Jadwiga Długajczyk" w:date="2022-01-14T20:20:00Z"/>
          <w:rFonts w:ascii="Cambria" w:hAnsi="Cambria" w:cs="Arial"/>
          <w:b/>
          <w:color w:val="000000"/>
          <w:sz w:val="22"/>
          <w:szCs w:val="22"/>
        </w:rPr>
        <w:pPrChange w:id="128" w:author="Jadwiga Długajczyk" w:date="2022-01-14T20:20:00Z">
          <w:pPr>
            <w:tabs>
              <w:tab w:val="left" w:pos="1134"/>
            </w:tabs>
            <w:spacing w:before="120"/>
            <w:jc w:val="both"/>
          </w:pPr>
        </w:pPrChange>
      </w:pPr>
    </w:p>
    <w:p w14:paraId="7ACE1978" w14:textId="76ECA64E" w:rsidR="0013110C" w:rsidDel="001B3373" w:rsidRDefault="0013110C">
      <w:pPr>
        <w:tabs>
          <w:tab w:val="left" w:pos="1134"/>
        </w:tabs>
        <w:spacing w:before="120"/>
        <w:jc w:val="right"/>
        <w:rPr>
          <w:del w:id="129" w:author="Jadwiga Długajczyk" w:date="2022-01-14T20:20:00Z"/>
          <w:rFonts w:ascii="Cambria" w:hAnsi="Cambria" w:cs="Arial"/>
          <w:b/>
          <w:color w:val="000000"/>
          <w:sz w:val="22"/>
          <w:szCs w:val="22"/>
        </w:rPr>
        <w:pPrChange w:id="130" w:author="Jadwiga Długajczyk" w:date="2022-01-14T20:20:00Z">
          <w:pPr>
            <w:tabs>
              <w:tab w:val="left" w:pos="1134"/>
            </w:tabs>
            <w:spacing w:before="120"/>
            <w:jc w:val="center"/>
          </w:pPr>
        </w:pPrChange>
      </w:pPr>
      <w:del w:id="131" w:author="Jadwiga Długajczyk" w:date="2022-01-14T20:20:00Z">
        <w:r w:rsidDel="001B3373">
          <w:rPr>
            <w:rFonts w:ascii="Cambria" w:hAnsi="Cambria" w:cs="Arial"/>
            <w:b/>
            <w:color w:val="000000"/>
            <w:sz w:val="22"/>
            <w:szCs w:val="22"/>
          </w:rPr>
          <w:delText>Ramowy Harmonogram Realizacji Przedmiotu Umowy</w:delText>
        </w:r>
      </w:del>
    </w:p>
    <w:p w14:paraId="4FB417B0" w14:textId="2282883B" w:rsidR="0013110C" w:rsidRDefault="0013110C">
      <w:pPr>
        <w:tabs>
          <w:tab w:val="left" w:pos="1134"/>
        </w:tabs>
        <w:spacing w:before="120"/>
        <w:jc w:val="right"/>
        <w:rPr>
          <w:rFonts w:ascii="Cambria" w:hAnsi="Cambria" w:cs="Arial"/>
          <w:b/>
          <w:color w:val="000000"/>
          <w:sz w:val="22"/>
          <w:szCs w:val="22"/>
        </w:rPr>
      </w:pPr>
      <w:del w:id="132" w:author="Jadwiga Długajczyk" w:date="2022-01-14T20:20:00Z">
        <w:r w:rsidDel="001B3373">
          <w:rPr>
            <w:rFonts w:ascii="Cambria" w:hAnsi="Cambria" w:cs="Arial"/>
            <w:b/>
            <w:color w:val="000000"/>
            <w:sz w:val="22"/>
            <w:szCs w:val="22"/>
          </w:rPr>
          <w:br w:type="page"/>
        </w:r>
      </w:del>
      <w:r>
        <w:rPr>
          <w:rFonts w:ascii="Cambria" w:hAnsi="Cambria" w:cs="Arial"/>
          <w:b/>
          <w:color w:val="000000"/>
          <w:sz w:val="22"/>
          <w:szCs w:val="22"/>
        </w:rPr>
        <w:t>Załącznik nr 5 do Umowy</w:t>
      </w:r>
    </w:p>
    <w:p w14:paraId="4AFDA7F5" w14:textId="77777777" w:rsidR="0013110C" w:rsidRDefault="0013110C" w:rsidP="00225ACD">
      <w:pPr>
        <w:tabs>
          <w:tab w:val="left" w:pos="1134"/>
        </w:tabs>
        <w:spacing w:before="120"/>
        <w:jc w:val="center"/>
        <w:rPr>
          <w:rFonts w:ascii="Cambria" w:hAnsi="Cambria" w:cs="Arial"/>
          <w:b/>
          <w:color w:val="000000"/>
          <w:sz w:val="22"/>
          <w:szCs w:val="22"/>
        </w:rPr>
      </w:pPr>
    </w:p>
    <w:p w14:paraId="002146DD" w14:textId="77777777" w:rsidR="0013110C" w:rsidDel="001B3373" w:rsidRDefault="0013110C" w:rsidP="00225ACD">
      <w:pPr>
        <w:tabs>
          <w:tab w:val="left" w:pos="1134"/>
        </w:tabs>
        <w:spacing w:before="120"/>
        <w:jc w:val="center"/>
        <w:rPr>
          <w:del w:id="133" w:author="Jadwiga Długajczyk" w:date="2022-01-14T20:21:00Z"/>
          <w:rFonts w:ascii="Cambria" w:hAnsi="Cambria" w:cs="Arial"/>
          <w:b/>
          <w:color w:val="000000"/>
          <w:sz w:val="22"/>
          <w:szCs w:val="22"/>
        </w:rPr>
      </w:pPr>
      <w:r>
        <w:rPr>
          <w:rFonts w:ascii="Cambria" w:hAnsi="Cambria" w:cs="Arial"/>
          <w:b/>
          <w:color w:val="000000"/>
          <w:sz w:val="22"/>
          <w:szCs w:val="22"/>
        </w:rPr>
        <w:t>Wzór Protokołu Odbioru Robót</w:t>
      </w:r>
    </w:p>
    <w:p w14:paraId="17A82C22" w14:textId="77777777" w:rsidR="0013110C" w:rsidDel="001B3373" w:rsidRDefault="0013110C" w:rsidP="00225ACD">
      <w:pPr>
        <w:tabs>
          <w:tab w:val="left" w:pos="1134"/>
        </w:tabs>
        <w:spacing w:before="120"/>
        <w:jc w:val="both"/>
        <w:rPr>
          <w:del w:id="134" w:author="Jadwiga Długajczyk" w:date="2022-01-14T20:21:00Z"/>
          <w:rFonts w:ascii="Cambria" w:hAnsi="Cambria" w:cs="Arial"/>
          <w:b/>
          <w:color w:val="000000"/>
          <w:sz w:val="22"/>
          <w:szCs w:val="22"/>
        </w:rPr>
      </w:pPr>
    </w:p>
    <w:p w14:paraId="29B1CF66" w14:textId="77777777" w:rsidR="0013110C" w:rsidDel="001B3373" w:rsidRDefault="0013110C" w:rsidP="00225ACD">
      <w:pPr>
        <w:tabs>
          <w:tab w:val="left" w:pos="1134"/>
        </w:tabs>
        <w:spacing w:before="120"/>
        <w:jc w:val="both"/>
        <w:rPr>
          <w:del w:id="135" w:author="Jadwiga Długajczyk" w:date="2022-01-14T20:21:00Z"/>
          <w:rFonts w:ascii="Cambria" w:hAnsi="Cambria" w:cs="Arial"/>
          <w:color w:val="000000"/>
          <w:sz w:val="22"/>
          <w:szCs w:val="22"/>
        </w:rPr>
      </w:pPr>
    </w:p>
    <w:p w14:paraId="256E42FF" w14:textId="14F193E8" w:rsidR="0013110C" w:rsidRDefault="0013110C">
      <w:pPr>
        <w:tabs>
          <w:tab w:val="left" w:pos="1134"/>
        </w:tabs>
        <w:spacing w:before="120"/>
        <w:jc w:val="center"/>
        <w:rPr>
          <w:rFonts w:ascii="Cambria" w:hAnsi="Cambria" w:cs="Arial"/>
          <w:color w:val="000000"/>
          <w:sz w:val="22"/>
          <w:szCs w:val="22"/>
        </w:rPr>
        <w:pPrChange w:id="136" w:author="Jadwiga Długajczyk" w:date="2022-01-14T20:21:00Z">
          <w:pPr>
            <w:tabs>
              <w:tab w:val="left" w:pos="1134"/>
            </w:tabs>
            <w:spacing w:before="120"/>
            <w:jc w:val="both"/>
          </w:pPr>
        </w:pPrChange>
      </w:pPr>
      <w:del w:id="137" w:author="Jadwiga Długajczyk" w:date="2022-01-14T20:21:00Z">
        <w:r w:rsidDel="001B3373">
          <w:rPr>
            <w:rFonts w:ascii="Cambria" w:hAnsi="Cambria" w:cs="Arial"/>
            <w:color w:val="000000"/>
            <w:sz w:val="22"/>
            <w:szCs w:val="22"/>
          </w:rPr>
          <w:br w:type="page"/>
        </w:r>
      </w:del>
    </w:p>
    <w:p w14:paraId="120CEC82" w14:textId="3096DC9B" w:rsidR="0013110C" w:rsidRDefault="00604DD0" w:rsidP="00225ACD">
      <w:pPr>
        <w:tabs>
          <w:tab w:val="left" w:pos="1134"/>
        </w:tabs>
        <w:spacing w:before="120"/>
        <w:jc w:val="right"/>
        <w:rPr>
          <w:rFonts w:ascii="Cambria" w:hAnsi="Cambria" w:cs="Arial"/>
          <w:b/>
          <w:color w:val="000000"/>
          <w:sz w:val="22"/>
          <w:szCs w:val="22"/>
        </w:rPr>
      </w:pPr>
      <w:r>
        <w:rPr>
          <w:noProof/>
        </w:rPr>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44BB2CC9" w:rsidR="0013110C" w:rsidDel="001B3373" w:rsidRDefault="0013110C" w:rsidP="00225ACD">
      <w:pPr>
        <w:tabs>
          <w:tab w:val="left" w:pos="1134"/>
        </w:tabs>
        <w:spacing w:before="120"/>
        <w:jc w:val="right"/>
        <w:rPr>
          <w:del w:id="138" w:author="Jadwiga Długajczyk" w:date="2022-01-14T20:21:00Z"/>
          <w:rFonts w:ascii="Cambria" w:hAnsi="Cambria" w:cs="Arial"/>
          <w:b/>
          <w:color w:val="000000"/>
          <w:sz w:val="22"/>
          <w:szCs w:val="22"/>
        </w:rPr>
      </w:pPr>
      <w:del w:id="139" w:author="Jadwiga Długajczyk" w:date="2022-01-14T20:21:00Z">
        <w:r w:rsidDel="001B3373">
          <w:rPr>
            <w:rFonts w:ascii="Cambria" w:hAnsi="Cambria" w:cs="Arial"/>
            <w:b/>
            <w:color w:val="000000"/>
            <w:sz w:val="22"/>
            <w:szCs w:val="22"/>
          </w:rPr>
          <w:lastRenderedPageBreak/>
          <w:br w:type="page"/>
        </w:r>
        <w:r w:rsidR="00604DD0" w:rsidDel="001B3373">
          <w:rPr>
            <w:noProof/>
          </w:rPr>
          <w:drawing>
            <wp:inline distT="0" distB="0" distL="0" distR="0" wp14:anchorId="0DD3358F" wp14:editId="04367CEF">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del>
    </w:p>
    <w:p w14:paraId="07CE6467" w14:textId="5BB1F29C" w:rsidR="0013110C" w:rsidRDefault="0013110C">
      <w:pPr>
        <w:tabs>
          <w:tab w:val="left" w:pos="1134"/>
        </w:tabs>
        <w:spacing w:before="120"/>
        <w:jc w:val="right"/>
        <w:rPr>
          <w:rFonts w:ascii="Cambria" w:hAnsi="Cambria" w:cs="Arial"/>
          <w:b/>
          <w:color w:val="000000"/>
          <w:sz w:val="22"/>
          <w:szCs w:val="22"/>
        </w:rPr>
        <w:pPrChange w:id="140" w:author="Jadwiga Długajczyk" w:date="2022-01-14T20:21:00Z">
          <w:pPr>
            <w:tabs>
              <w:tab w:val="left" w:pos="1134"/>
            </w:tabs>
            <w:spacing w:before="120"/>
          </w:pPr>
        </w:pPrChange>
      </w:pPr>
      <w:del w:id="141" w:author="Jadwiga Długajczyk" w:date="2022-01-14T20:21:00Z">
        <w:r w:rsidDel="001B3373">
          <w:rPr>
            <w:rFonts w:ascii="Cambria" w:hAnsi="Cambria" w:cs="Arial"/>
            <w:b/>
            <w:color w:val="000000"/>
            <w:sz w:val="22"/>
            <w:szCs w:val="22"/>
          </w:rPr>
          <w:br w:type="page"/>
        </w:r>
      </w:del>
      <w:r w:rsidR="00604DD0">
        <w:rPr>
          <w:noProof/>
        </w:rPr>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pacing w:before="120"/>
        <w:rPr>
          <w:rFonts w:ascii="Cambria" w:hAnsi="Cambria" w:cs="Arial"/>
          <w:b/>
          <w:color w:val="000000"/>
          <w:sz w:val="22"/>
          <w:szCs w:val="22"/>
        </w:rPr>
      </w:pPr>
    </w:p>
    <w:p w14:paraId="3D206EB4" w14:textId="35FDD90F" w:rsidR="0013110C" w:rsidDel="001B3373" w:rsidRDefault="0013110C" w:rsidP="00225ACD">
      <w:pPr>
        <w:tabs>
          <w:tab w:val="left" w:pos="1134"/>
        </w:tabs>
        <w:spacing w:before="120"/>
        <w:jc w:val="right"/>
        <w:rPr>
          <w:del w:id="142" w:author="Jadwiga Długajczyk" w:date="2022-01-14T20:22:00Z"/>
          <w:rFonts w:ascii="Cambria" w:hAnsi="Cambria" w:cs="Arial"/>
          <w:b/>
          <w:color w:val="000000"/>
          <w:sz w:val="22"/>
          <w:szCs w:val="22"/>
        </w:rPr>
      </w:pPr>
      <w:del w:id="143" w:author="Jadwiga Długajczyk" w:date="2022-01-14T20:22:00Z">
        <w:r w:rsidDel="001B3373">
          <w:rPr>
            <w:rFonts w:ascii="Cambria" w:hAnsi="Cambria" w:cs="Arial"/>
            <w:b/>
            <w:color w:val="000000"/>
            <w:sz w:val="22"/>
            <w:szCs w:val="22"/>
          </w:rPr>
          <w:br w:type="page"/>
          <w:delText>Załącznik nr 6 do Umowy</w:delText>
        </w:r>
      </w:del>
    </w:p>
    <w:p w14:paraId="2043B560" w14:textId="667CD57C" w:rsidR="0013110C" w:rsidDel="001B3373" w:rsidRDefault="0013110C" w:rsidP="00225ACD">
      <w:pPr>
        <w:tabs>
          <w:tab w:val="left" w:pos="1134"/>
        </w:tabs>
        <w:spacing w:before="120"/>
        <w:jc w:val="center"/>
        <w:rPr>
          <w:del w:id="144" w:author="Jadwiga Długajczyk" w:date="2022-01-14T20:22:00Z"/>
          <w:rFonts w:ascii="Cambria" w:hAnsi="Cambria" w:cs="Arial"/>
          <w:b/>
          <w:color w:val="000000"/>
          <w:sz w:val="22"/>
          <w:szCs w:val="22"/>
        </w:rPr>
      </w:pPr>
    </w:p>
    <w:p w14:paraId="6091F060" w14:textId="30035D2B" w:rsidR="0013110C" w:rsidDel="001B3373" w:rsidRDefault="0013110C" w:rsidP="00225ACD">
      <w:pPr>
        <w:tabs>
          <w:tab w:val="left" w:pos="1134"/>
        </w:tabs>
        <w:spacing w:before="120"/>
        <w:jc w:val="center"/>
        <w:rPr>
          <w:del w:id="145" w:author="Jadwiga Długajczyk" w:date="2022-01-14T20:22:00Z"/>
          <w:rFonts w:ascii="Cambria" w:hAnsi="Cambria" w:cs="Arial"/>
          <w:b/>
          <w:color w:val="000000"/>
          <w:sz w:val="22"/>
          <w:szCs w:val="22"/>
        </w:rPr>
      </w:pPr>
      <w:del w:id="146" w:author="Jadwiga Długajczyk" w:date="2022-01-14T20:22:00Z">
        <w:r w:rsidDel="001B3373">
          <w:rPr>
            <w:rFonts w:ascii="Cambria" w:hAnsi="Cambria" w:cs="Arial"/>
            <w:b/>
            <w:color w:val="000000"/>
            <w:sz w:val="22"/>
            <w:szCs w:val="22"/>
          </w:rPr>
          <w:delText>Wzór Protokołu Zwrotu Powierzchni</w:delText>
        </w:r>
      </w:del>
    </w:p>
    <w:p w14:paraId="59BF7E2C" w14:textId="0C19FFEF" w:rsidR="0013110C" w:rsidDel="001B3373" w:rsidRDefault="0013110C" w:rsidP="00225ACD">
      <w:pPr>
        <w:tabs>
          <w:tab w:val="left" w:pos="1134"/>
        </w:tabs>
        <w:spacing w:before="120"/>
        <w:jc w:val="center"/>
        <w:rPr>
          <w:del w:id="147" w:author="Jadwiga Długajczyk" w:date="2022-01-14T20:22:00Z"/>
          <w:rFonts w:ascii="Cambria" w:hAnsi="Cambria" w:cs="Arial"/>
          <w:b/>
          <w:color w:val="000000"/>
          <w:sz w:val="22"/>
          <w:szCs w:val="22"/>
        </w:rPr>
      </w:pPr>
    </w:p>
    <w:p w14:paraId="22583C06" w14:textId="5C7C27F9" w:rsidR="0013110C" w:rsidDel="001B3373" w:rsidRDefault="0013110C" w:rsidP="00225ACD">
      <w:pPr>
        <w:tabs>
          <w:tab w:val="left" w:pos="1134"/>
        </w:tabs>
        <w:spacing w:before="120"/>
        <w:jc w:val="center"/>
        <w:rPr>
          <w:del w:id="148" w:author="Jadwiga Długajczyk" w:date="2022-01-14T20:22:00Z"/>
          <w:rFonts w:ascii="Cambria" w:hAnsi="Cambria" w:cs="Arial"/>
          <w:color w:val="000000"/>
          <w:sz w:val="22"/>
          <w:szCs w:val="22"/>
        </w:rPr>
      </w:pPr>
    </w:p>
    <w:p w14:paraId="2E036415" w14:textId="77777777" w:rsidR="0013110C" w:rsidRDefault="0013110C" w:rsidP="00225ACD">
      <w:pPr>
        <w:tabs>
          <w:tab w:val="left" w:pos="1134"/>
        </w:tabs>
        <w:spacing w:before="120"/>
        <w:jc w:val="center"/>
        <w:rPr>
          <w:rFonts w:ascii="Cambria" w:hAnsi="Cambria" w:cs="Arial"/>
          <w:color w:val="000000"/>
          <w:sz w:val="22"/>
          <w:szCs w:val="22"/>
        </w:rPr>
      </w:pPr>
    </w:p>
    <w:p w14:paraId="5323526B" w14:textId="77777777" w:rsidR="0013110C" w:rsidRDefault="0013110C" w:rsidP="00225ACD">
      <w:pPr>
        <w:tabs>
          <w:tab w:val="left" w:pos="1134"/>
        </w:tabs>
        <w:spacing w:before="120"/>
        <w:jc w:val="center"/>
        <w:rPr>
          <w:rFonts w:ascii="Cambria" w:hAnsi="Cambria" w:cs="Arial"/>
          <w:color w:val="000000"/>
          <w:sz w:val="22"/>
          <w:szCs w:val="22"/>
        </w:rPr>
      </w:pPr>
    </w:p>
    <w:p w14:paraId="0D1DB614" w14:textId="2BB990D4" w:rsidR="0013110C" w:rsidRDefault="0013110C">
      <w:pPr>
        <w:tabs>
          <w:tab w:val="left" w:pos="1134"/>
        </w:tabs>
        <w:spacing w:before="120"/>
        <w:jc w:val="both"/>
        <w:rPr>
          <w:rFonts w:ascii="Cambria" w:hAnsi="Cambria" w:cs="Arial"/>
          <w:bCs/>
          <w:sz w:val="22"/>
          <w:szCs w:val="22"/>
        </w:rPr>
        <w:pPrChange w:id="149" w:author="Jadwiga Długajczyk" w:date="2022-01-14T20:22:00Z">
          <w:pPr>
            <w:tabs>
              <w:tab w:val="left" w:pos="1134"/>
            </w:tabs>
            <w:spacing w:before="120"/>
            <w:ind w:left="1134" w:hanging="1134"/>
            <w:jc w:val="both"/>
          </w:pPr>
        </w:pPrChange>
      </w:pPr>
      <w:del w:id="150" w:author="Jadwiga Długajczyk" w:date="2022-01-14T20:22:00Z">
        <w:r w:rsidDel="001B3373">
          <w:rPr>
            <w:rFonts w:ascii="Cambria" w:hAnsi="Cambria" w:cs="Arial"/>
            <w:color w:val="000000"/>
            <w:sz w:val="22"/>
            <w:szCs w:val="22"/>
          </w:rPr>
          <w:br w:type="page"/>
        </w:r>
      </w:del>
      <w:del w:id="151" w:author="Jadwiga Długajczyk" w:date="2022-01-14T20:21:00Z">
        <w:r w:rsidR="00604DD0" w:rsidDel="001B3373">
          <w:rPr>
            <w:rFonts w:ascii="Cambria" w:hAnsi="Cambria" w:cs="Arial"/>
            <w:noProof/>
            <w:color w:val="000000"/>
            <w:sz w:val="22"/>
            <w:szCs w:val="22"/>
          </w:rPr>
          <w:drawing>
            <wp:inline distT="0" distB="0" distL="0" distR="0" wp14:anchorId="5A64AC85" wp14:editId="08F5E3EB">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del>
    </w:p>
    <w:sectPr w:rsidR="0013110C">
      <w:headerReference w:type="even" r:id="rId12"/>
      <w:headerReference w:type="default"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8041F" w14:textId="77777777" w:rsidR="00B02EEA" w:rsidRDefault="00B02EEA">
      <w:r>
        <w:separator/>
      </w:r>
    </w:p>
  </w:endnote>
  <w:endnote w:type="continuationSeparator" w:id="0">
    <w:p w14:paraId="519FF6D1" w14:textId="77777777" w:rsidR="00B02EEA" w:rsidRDefault="00B02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1"/>
    <w:family w:val="auto"/>
    <w:pitch w:val="default"/>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2A9086F2"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27932">
      <w:rPr>
        <w:rFonts w:ascii="Cambria" w:hAnsi="Cambria"/>
        <w:noProof/>
        <w:lang w:eastAsia="pl-PL"/>
      </w:rPr>
      <w:t>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3EAC8" w14:textId="77777777" w:rsidR="00B02EEA" w:rsidRDefault="00B02EEA">
      <w:r>
        <w:separator/>
      </w:r>
    </w:p>
  </w:footnote>
  <w:footnote w:type="continuationSeparator" w:id="0">
    <w:p w14:paraId="24E78C27" w14:textId="77777777" w:rsidR="00B02EEA" w:rsidRDefault="00B02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D6DC7" w14:textId="77777777" w:rsidR="00F31F43" w:rsidRDefault="00F31F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dwiga Długajczyk">
    <w15:presenceInfo w15:providerId="AD" w15:userId="S-1-5-21-1258824510-3303949563-3469234235-3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3373"/>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932"/>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50A6"/>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7CA"/>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198"/>
    <w:rsid w:val="0051535E"/>
    <w:rsid w:val="005168F6"/>
    <w:rsid w:val="00517D73"/>
    <w:rsid w:val="005202DC"/>
    <w:rsid w:val="00521F24"/>
    <w:rsid w:val="00524193"/>
    <w:rsid w:val="005271AF"/>
    <w:rsid w:val="00527F76"/>
    <w:rsid w:val="00530022"/>
    <w:rsid w:val="005303AF"/>
    <w:rsid w:val="005318C9"/>
    <w:rsid w:val="005326C1"/>
    <w:rsid w:val="0053350B"/>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0260"/>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B8"/>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17A41"/>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5A"/>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4E73"/>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2EEA"/>
    <w:rsid w:val="00B032A0"/>
    <w:rsid w:val="00B04AA1"/>
    <w:rsid w:val="00B06991"/>
    <w:rsid w:val="00B069E5"/>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70C"/>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2FC3"/>
    <w:rsid w:val="00D13DF0"/>
    <w:rsid w:val="00D14A42"/>
    <w:rsid w:val="00D15E08"/>
    <w:rsid w:val="00D16B15"/>
    <w:rsid w:val="00D16E52"/>
    <w:rsid w:val="00D209ED"/>
    <w:rsid w:val="00D232DB"/>
    <w:rsid w:val="00D233A0"/>
    <w:rsid w:val="00D25066"/>
    <w:rsid w:val="00D254F6"/>
    <w:rsid w:val="00D272E7"/>
    <w:rsid w:val="00D30365"/>
    <w:rsid w:val="00D306B1"/>
    <w:rsid w:val="00D30A72"/>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6FF"/>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1A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082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1F43"/>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50A6"/>
    <w:rPr>
      <w:rFonts w:eastAsia="Times New Roman"/>
      <w:sz w:val="24"/>
      <w:szCs w:val="24"/>
    </w:rPr>
  </w:style>
  <w:style w:type="paragraph" w:styleId="Nagwek1">
    <w:name w:val="heading 1"/>
    <w:basedOn w:val="Normalny"/>
    <w:next w:val="Normalny"/>
    <w:link w:val="Nagwek1Znak"/>
    <w:uiPriority w:val="99"/>
    <w:qFormat/>
    <w:pPr>
      <w:keepNext/>
      <w:keepLines/>
      <w:suppressAutoHyphens/>
      <w:spacing w:before="240"/>
      <w:outlineLvl w:val="0"/>
    </w:pPr>
    <w:rPr>
      <w:rFonts w:ascii="Calibri Light" w:hAnsi="Calibri Light"/>
      <w:color w:val="2E74B5"/>
      <w:sz w:val="32"/>
      <w:szCs w:val="32"/>
      <w:lang w:eastAsia="ar-SA"/>
    </w:rPr>
  </w:style>
  <w:style w:type="paragraph" w:styleId="Nagwek3">
    <w:name w:val="heading 3"/>
    <w:basedOn w:val="Normalny"/>
    <w:next w:val="Normalny"/>
    <w:link w:val="Nagwek3Znak"/>
    <w:uiPriority w:val="99"/>
    <w:qFormat/>
    <w:pPr>
      <w:keepNext/>
      <w:suppressAutoHyphens/>
      <w:spacing w:before="240" w:after="60"/>
      <w:outlineLvl w:val="2"/>
    </w:pPr>
    <w:rPr>
      <w:rFonts w:ascii="Calibri Light" w:hAnsi="Calibri Light"/>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uppressAutoHyphens/>
      <w:spacing w:after="120"/>
      <w:ind w:left="283"/>
    </w:pPr>
    <w:rPr>
      <w:rFonts w:eastAsia="SimSun"/>
      <w:sz w:val="16"/>
      <w:szCs w:val="16"/>
      <w:lang w:eastAsia="ar-SA"/>
    </w:rPr>
  </w:style>
  <w:style w:type="paragraph" w:styleId="Tekstprzypisukocowego">
    <w:name w:val="endnote text"/>
    <w:basedOn w:val="Normalny"/>
    <w:link w:val="TekstprzypisukocowegoZnak"/>
    <w:uiPriority w:val="99"/>
    <w:unhideWhenUsed/>
    <w:pPr>
      <w:suppressAutoHyphens/>
    </w:pPr>
    <w:rPr>
      <w:rFonts w:eastAsia="SimSun"/>
      <w:sz w:val="20"/>
      <w:szCs w:val="20"/>
      <w:lang w:eastAsia="ar-SA"/>
    </w:rPr>
  </w:style>
  <w:style w:type="paragraph" w:styleId="Tekstpodstawowy">
    <w:name w:val="Body Text"/>
    <w:basedOn w:val="Normalny"/>
    <w:link w:val="TekstpodstawowyZnak"/>
    <w:pPr>
      <w:suppressAutoHyphens/>
      <w:spacing w:after="120"/>
    </w:pPr>
    <w:rPr>
      <w:rFonts w:eastAsia="SimSun"/>
      <w:sz w:val="20"/>
      <w:szCs w:val="20"/>
      <w:lang w:eastAsia="ar-SA"/>
    </w:rPr>
  </w:style>
  <w:style w:type="paragraph" w:styleId="Tekstpodstawowy3">
    <w:name w:val="Body Text 3"/>
    <w:basedOn w:val="Normalny"/>
    <w:semiHidden/>
    <w:pPr>
      <w:jc w:val="both"/>
    </w:pPr>
    <w:rPr>
      <w:rFonts w:ascii="Arial" w:hAnsi="Arial" w:cs="Arial"/>
      <w:color w:val="008080"/>
    </w:rPr>
  </w:style>
  <w:style w:type="paragraph" w:styleId="Zwykytekst">
    <w:name w:val="Plain Text"/>
    <w:basedOn w:val="Normalny"/>
    <w:link w:val="ZwykytekstZnak"/>
    <w:rPr>
      <w:rFonts w:ascii="Calibri" w:eastAsia="SimSun" w:hAnsi="Calibri"/>
      <w:sz w:val="22"/>
      <w:szCs w:val="21"/>
    </w:rPr>
  </w:style>
  <w:style w:type="paragraph" w:styleId="Tekstpodstawowywcity">
    <w:name w:val="Body Text Indent"/>
    <w:basedOn w:val="Normalny"/>
    <w:link w:val="TekstpodstawowywcityZnak"/>
    <w:uiPriority w:val="99"/>
    <w:unhideWhenUsed/>
    <w:pPr>
      <w:suppressAutoHyphens/>
      <w:spacing w:after="120"/>
      <w:ind w:left="283"/>
    </w:pPr>
    <w:rPr>
      <w:rFonts w:eastAsia="SimSun"/>
      <w:sz w:val="20"/>
      <w:szCs w:val="20"/>
      <w:lang w:eastAsia="ar-SA"/>
    </w:rPr>
  </w:style>
  <w:style w:type="paragraph" w:customStyle="1" w:styleId="NormalBold">
    <w:name w:val="NormalBold"/>
    <w:basedOn w:val="Normalny"/>
    <w:link w:val="NormalBoldChar"/>
    <w:pPr>
      <w:widowControl w:val="0"/>
    </w:pPr>
    <w:rPr>
      <w:rFonts w:eastAsia="SimSun"/>
      <w:b/>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suppressAutoHyphens/>
      <w:jc w:val="both"/>
    </w:pPr>
    <w:rPr>
      <w:rFonts w:ascii="Arial" w:eastAsia="SimSun" w:hAnsi="Arial" w:cs="Arial"/>
      <w:lang w:eastAsia="ar-SA"/>
    </w:rPr>
  </w:style>
  <w:style w:type="paragraph" w:styleId="Tekstdymka">
    <w:name w:val="Balloon Text"/>
    <w:basedOn w:val="Normalny"/>
    <w:uiPriority w:val="99"/>
    <w:unhideWhenUsed/>
    <w:pPr>
      <w:suppressAutoHyphens/>
    </w:pPr>
    <w:rPr>
      <w:rFonts w:ascii="Tahoma" w:eastAsia="SimSun" w:hAnsi="Tahoma" w:cs="Tahoma"/>
      <w:sz w:val="16"/>
      <w:szCs w:val="16"/>
      <w:lang w:eastAsia="ar-SA"/>
    </w:rPr>
  </w:style>
  <w:style w:type="paragraph" w:styleId="Tekstkomentarza">
    <w:name w:val="annotation text"/>
    <w:basedOn w:val="Normalny"/>
    <w:link w:val="TekstkomentarzaZnak"/>
    <w:uiPriority w:val="99"/>
    <w:unhideWhenUsed/>
    <w:pPr>
      <w:suppressAutoHyphens/>
    </w:pPr>
    <w:rPr>
      <w:rFonts w:eastAsia="SimSun"/>
      <w:sz w:val="20"/>
      <w:szCs w:val="20"/>
      <w:lang w:eastAsia="ar-SA"/>
    </w:rPr>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jc w:val="center"/>
    </w:pPr>
    <w:rPr>
      <w:rFonts w:eastAsia="SimSun"/>
      <w:b/>
      <w:szCs w:val="20"/>
    </w:rPr>
  </w:style>
  <w:style w:type="paragraph" w:styleId="NormalnyWeb">
    <w:name w:val="Normal (Web)"/>
    <w:basedOn w:val="Normalny"/>
    <w:unhideWhenUsed/>
    <w:pPr>
      <w:suppressAutoHyphens/>
    </w:pPr>
    <w:rPr>
      <w:rFonts w:eastAsia="SimSun"/>
      <w:lang w:eastAsia="ar-SA"/>
    </w:rPr>
  </w:style>
  <w:style w:type="paragraph" w:styleId="Tekstprzypisudolnego">
    <w:name w:val="footnote text"/>
    <w:basedOn w:val="Normalny"/>
    <w:link w:val="TekstprzypisudolnegoZnak"/>
    <w:uiPriority w:val="99"/>
    <w:unhideWhenUsed/>
    <w:pPr>
      <w:ind w:left="720" w:hanging="720"/>
      <w:jc w:val="both"/>
    </w:pPr>
    <w:rPr>
      <w:rFonts w:eastAsia="Calibri"/>
      <w:sz w:val="20"/>
      <w:szCs w:val="20"/>
      <w:lang w:eastAsia="en-GB"/>
    </w:rPr>
  </w:style>
  <w:style w:type="paragraph" w:styleId="Stopka">
    <w:name w:val="footer"/>
    <w:basedOn w:val="Normalny"/>
    <w:uiPriority w:val="99"/>
    <w:unhideWhenUsed/>
    <w:pPr>
      <w:tabs>
        <w:tab w:val="center" w:pos="4536"/>
        <w:tab w:val="right" w:pos="9072"/>
      </w:tabs>
      <w:suppressAutoHyphens/>
    </w:pPr>
    <w:rPr>
      <w:rFonts w:eastAsia="SimSun"/>
      <w:sz w:val="20"/>
      <w:szCs w:val="20"/>
      <w:lang w:eastAsia="ar-SA"/>
    </w:rPr>
  </w:style>
  <w:style w:type="paragraph" w:styleId="Podtytu">
    <w:name w:val="Subtitle"/>
    <w:basedOn w:val="Normalny"/>
    <w:link w:val="PodtytuZnak"/>
    <w:uiPriority w:val="99"/>
    <w:qFormat/>
    <w:pPr>
      <w:jc w:val="both"/>
    </w:pPr>
    <w:rPr>
      <w:rFonts w:ascii="Arial" w:eastAsia="Calibri" w:hAnsi="Arial" w:cs="Arial"/>
      <w:sz w:val="20"/>
      <w:szCs w:val="20"/>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suppressAutoHyphens/>
    </w:pPr>
    <w:rPr>
      <w:rFonts w:eastAsia="SimSun"/>
      <w:sz w:val="20"/>
      <w:szCs w:val="20"/>
      <w:lang w:eastAsia="ar-SA"/>
    </w:rPr>
  </w:style>
  <w:style w:type="paragraph" w:customStyle="1" w:styleId="xl74">
    <w:name w:val="xl74"/>
    <w:basedOn w:val="Normalny"/>
    <w:pPr>
      <w:shd w:val="clear" w:color="FFFFFF" w:fill="FFFFFF"/>
      <w:spacing w:before="100" w:beforeAutospacing="1" w:after="100" w:afterAutospacing="1"/>
    </w:pPr>
    <w:rPr>
      <w:rFonts w:eastAsia="SimSun"/>
      <w:b/>
      <w:bCs/>
      <w:color w:val="333333"/>
      <w:sz w:val="18"/>
      <w:szCs w:val="18"/>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pPr>
    <w:rPr>
      <w:rFonts w:eastAsia="SimSun"/>
      <w:sz w:val="16"/>
      <w:szCs w:val="16"/>
    </w:rPr>
  </w:style>
  <w:style w:type="paragraph" w:customStyle="1" w:styleId="Zawartotabeli">
    <w:name w:val="Zawartość tabeli"/>
    <w:basedOn w:val="Normalny"/>
    <w:pPr>
      <w:suppressLineNumbers/>
      <w:suppressAutoHyphens/>
    </w:pPr>
    <w:rPr>
      <w:rFonts w:eastAsia="SimSun"/>
      <w:sz w:val="20"/>
      <w:szCs w:val="20"/>
      <w:lang w:eastAsia="ar-SA"/>
    </w:r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pacing w:before="100" w:beforeAutospacing="1" w:after="100" w:afterAutospacing="1"/>
      <w:textAlignment w:val="center"/>
    </w:pPr>
    <w:rPr>
      <w:rFonts w:eastAsia="SimSun"/>
      <w:b/>
      <w:bCs/>
      <w:sz w:val="14"/>
      <w:szCs w:val="14"/>
    </w:rPr>
  </w:style>
  <w:style w:type="paragraph" w:customStyle="1" w:styleId="Tekstpodstawowy21">
    <w:name w:val="Tekst podstawowy 21"/>
    <w:basedOn w:val="Normalny"/>
    <w:pPr>
      <w:overflowPunct w:val="0"/>
      <w:autoSpaceDE w:val="0"/>
      <w:autoSpaceDN w:val="0"/>
      <w:adjustRightInd w:val="0"/>
      <w:jc w:val="both"/>
      <w:textAlignment w:val="baseline"/>
    </w:pPr>
    <w:rPr>
      <w:rFonts w:eastAsia="SimSun"/>
      <w:sz w:val="28"/>
      <w:szCs w:val="20"/>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rFonts w:eastAsia="SimSun"/>
      <w:sz w:val="16"/>
      <w:szCs w:val="16"/>
    </w:rPr>
  </w:style>
  <w:style w:type="paragraph" w:customStyle="1" w:styleId="Kolorowalistaakcent11">
    <w:name w:val="Kolorowa lista — akcent 11"/>
    <w:basedOn w:val="Normalny"/>
    <w:uiPriority w:val="34"/>
    <w:qFormat/>
    <w:pPr>
      <w:suppressAutoHyphens/>
      <w:ind w:left="720"/>
      <w:contextualSpacing/>
    </w:pPr>
    <w:rPr>
      <w:rFonts w:eastAsia="SimSun"/>
      <w:sz w:val="20"/>
      <w:szCs w:val="20"/>
      <w:lang w:eastAsia="ar-SA"/>
    </w:rPr>
  </w:style>
  <w:style w:type="paragraph" w:customStyle="1" w:styleId="Zawartoramki">
    <w:name w:val="Zawartość ramki"/>
    <w:basedOn w:val="Tekstpodstawowy"/>
  </w:style>
  <w:style w:type="paragraph" w:customStyle="1" w:styleId="Textbody">
    <w:name w:val="Text body"/>
    <w:basedOn w:val="Normalny"/>
    <w:pPr>
      <w:widowControl w:val="0"/>
      <w:suppressAutoHyphens/>
      <w:autoSpaceDN w:val="0"/>
      <w:spacing w:after="120"/>
    </w:pPr>
    <w:rPr>
      <w:rFonts w:eastAsia="Arial Unicode MS" w:cs="Tahoma"/>
      <w:kern w:val="3"/>
    </w:rPr>
  </w:style>
  <w:style w:type="paragraph" w:customStyle="1" w:styleId="Tekstpodstawowy22">
    <w:name w:val="Tekst podstawowy 22"/>
    <w:basedOn w:val="Normalny"/>
    <w:pPr>
      <w:suppressAutoHyphens/>
      <w:autoSpaceDE w:val="0"/>
      <w:jc w:val="both"/>
    </w:pPr>
    <w:rPr>
      <w:rFonts w:eastAsia="SimSun"/>
      <w:sz w:val="22"/>
      <w:szCs w:val="22"/>
      <w:lang w:eastAsia="ar-SA"/>
    </w:rPr>
  </w:style>
  <w:style w:type="paragraph" w:customStyle="1" w:styleId="Podpis1">
    <w:name w:val="Podpis1"/>
    <w:basedOn w:val="Normalny"/>
    <w:pPr>
      <w:suppressLineNumbers/>
      <w:suppressAutoHyphens/>
      <w:spacing w:before="120" w:after="120"/>
    </w:pPr>
    <w:rPr>
      <w:rFonts w:eastAsia="SimSun" w:cs="Tahoma"/>
      <w:i/>
      <w:iCs/>
      <w:lang w:eastAsia="ar-SA"/>
    </w:rPr>
  </w:style>
  <w:style w:type="paragraph" w:customStyle="1" w:styleId="xl64">
    <w:name w:val="xl64"/>
    <w:basedOn w:val="Normalny"/>
    <w:pPr>
      <w:shd w:val="clear" w:color="FFFFFF" w:fill="FFFFFF"/>
      <w:spacing w:before="100" w:beforeAutospacing="1" w:after="100" w:afterAutospacing="1"/>
    </w:pPr>
    <w:rPr>
      <w:rFonts w:eastAsia="SimSun"/>
      <w:color w:val="333333"/>
      <w:sz w:val="18"/>
      <w:szCs w:val="18"/>
    </w:rPr>
  </w:style>
  <w:style w:type="paragraph" w:customStyle="1" w:styleId="Point1">
    <w:name w:val="Point 1"/>
    <w:basedOn w:val="Normalny"/>
    <w:pPr>
      <w:spacing w:before="120" w:after="120"/>
      <w:ind w:left="1417" w:hanging="567"/>
      <w:jc w:val="both"/>
    </w:pPr>
    <w:rPr>
      <w:rFonts w:eastAsia="Calibri"/>
      <w:szCs w:val="22"/>
      <w:lang w:eastAsia="en-GB"/>
    </w:rPr>
  </w:style>
  <w:style w:type="paragraph" w:customStyle="1" w:styleId="Point2">
    <w:name w:val="Point 2"/>
    <w:basedOn w:val="Normalny"/>
    <w:pPr>
      <w:spacing w:before="120" w:after="120"/>
      <w:ind w:left="1984" w:hanging="567"/>
      <w:jc w:val="both"/>
    </w:pPr>
    <w:rPr>
      <w:rFonts w:eastAsia="Calibri"/>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pacing w:before="120" w:after="120"/>
      <w:jc w:val="center"/>
    </w:pPr>
    <w:rPr>
      <w:rFonts w:eastAsia="Calibri"/>
      <w:szCs w:val="22"/>
      <w:lang w:eastAsia="en-GB"/>
    </w:rPr>
  </w:style>
  <w:style w:type="paragraph" w:customStyle="1" w:styleId="SectionTitle">
    <w:name w:val="SectionTitle"/>
    <w:basedOn w:val="Normalny"/>
    <w:next w:val="Nagwek1"/>
    <w:pPr>
      <w:keepNext/>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eastAsia="SimSun"/>
      <w:sz w:val="16"/>
      <w:szCs w:val="16"/>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pacing w:before="120" w:after="120"/>
      <w:jc w:val="both"/>
    </w:pPr>
    <w:rPr>
      <w:rFonts w:eastAsia="Calibri"/>
      <w:szCs w:val="22"/>
      <w:lang w:eastAsia="en-GB"/>
    </w:rPr>
  </w:style>
  <w:style w:type="paragraph" w:customStyle="1" w:styleId="xl63">
    <w:name w:val="xl63"/>
    <w:basedOn w:val="Normalny"/>
    <w:pPr>
      <w:shd w:val="clear" w:color="FFFFFF" w:fill="FFFFFF"/>
      <w:spacing w:before="100" w:beforeAutospacing="1" w:after="100" w:afterAutospacing="1"/>
    </w:pPr>
    <w:rPr>
      <w:rFonts w:eastAsia="SimSun"/>
      <w:sz w:val="12"/>
      <w:szCs w:val="12"/>
    </w:rPr>
  </w:style>
  <w:style w:type="paragraph" w:customStyle="1" w:styleId="NumPar3">
    <w:name w:val="NumPar 3"/>
    <w:basedOn w:val="Normalny"/>
    <w:next w:val="Text1"/>
    <w:pPr>
      <w:numPr>
        <w:ilvl w:val="2"/>
        <w:numId w:val="3"/>
      </w:numPr>
      <w:tabs>
        <w:tab w:val="left" w:pos="850"/>
      </w:tabs>
      <w:spacing w:before="120" w:after="120"/>
      <w:jc w:val="both"/>
    </w:pPr>
    <w:rPr>
      <w:rFonts w:eastAsia="Calibri"/>
      <w:szCs w:val="22"/>
      <w:lang w:eastAsia="en-GB"/>
    </w:rPr>
  </w:style>
  <w:style w:type="paragraph" w:customStyle="1" w:styleId="PartTitle">
    <w:name w:val="PartTitle"/>
    <w:basedOn w:val="Normalny"/>
    <w:next w:val="ChapterTitle"/>
    <w:pPr>
      <w:keepNext/>
      <w:pageBreakBefore/>
      <w:spacing w:before="120" w:after="360"/>
      <w:jc w:val="center"/>
    </w:pPr>
    <w:rPr>
      <w:rFonts w:eastAsia="Calibri"/>
      <w:b/>
      <w:sz w:val="36"/>
      <w:szCs w:val="22"/>
      <w:lang w:eastAsia="en-GB"/>
    </w:rPr>
  </w:style>
  <w:style w:type="paragraph" w:customStyle="1" w:styleId="ManualNumPar1">
    <w:name w:val="Manual NumPar 1"/>
    <w:basedOn w:val="Normalny"/>
    <w:next w:val="Text1"/>
    <w:pPr>
      <w:spacing w:before="120" w:after="120"/>
      <w:ind w:left="850" w:hanging="850"/>
      <w:jc w:val="both"/>
    </w:pPr>
    <w:rPr>
      <w:rFonts w:eastAsia="Calibri"/>
      <w:szCs w:val="22"/>
      <w:lang w:eastAsia="en-GB"/>
    </w:rPr>
  </w:style>
  <w:style w:type="paragraph" w:customStyle="1" w:styleId="Indeks">
    <w:name w:val="Indeks"/>
    <w:basedOn w:val="Normalny"/>
    <w:pPr>
      <w:suppressLineNumbers/>
      <w:suppressAutoHyphens/>
    </w:pPr>
    <w:rPr>
      <w:rFonts w:eastAsia="SimSun" w:cs="Tahoma"/>
      <w:sz w:val="20"/>
      <w:szCs w:val="20"/>
      <w:lang w:eastAsia="ar-SA"/>
    </w:rPr>
  </w:style>
  <w:style w:type="paragraph" w:customStyle="1" w:styleId="Text1">
    <w:name w:val="Text 1"/>
    <w:basedOn w:val="Normalny"/>
    <w:pPr>
      <w:spacing w:before="120" w:after="120"/>
      <w:ind w:left="850"/>
      <w:jc w:val="both"/>
    </w:pPr>
    <w:rPr>
      <w:rFonts w:eastAsia="Calibri"/>
      <w:szCs w:val="22"/>
      <w:lang w:eastAsia="en-GB"/>
    </w:rPr>
  </w:style>
  <w:style w:type="paragraph" w:customStyle="1" w:styleId="NumPar2">
    <w:name w:val="NumPar 2"/>
    <w:basedOn w:val="Normalny"/>
    <w:next w:val="Text1"/>
    <w:pPr>
      <w:numPr>
        <w:ilvl w:val="1"/>
        <w:numId w:val="3"/>
      </w:numPr>
      <w:tabs>
        <w:tab w:val="left" w:pos="850"/>
      </w:tabs>
      <w:spacing w:before="120" w:after="120"/>
      <w:jc w:val="both"/>
    </w:pPr>
    <w:rPr>
      <w:rFonts w:eastAsia="Calibri"/>
      <w:szCs w:val="22"/>
      <w:lang w:eastAsia="en-GB"/>
    </w:rPr>
  </w:style>
  <w:style w:type="paragraph" w:customStyle="1" w:styleId="redniasiatka1akcent21">
    <w:name w:val="Średnia siatka 1 — akcent 21"/>
    <w:basedOn w:val="Normalny"/>
    <w:qFormat/>
    <w:pPr>
      <w:suppressAutoHyphens/>
      <w:ind w:left="708"/>
    </w:pPr>
    <w:rPr>
      <w:rFonts w:eastAsia="SimSun"/>
      <w:sz w:val="20"/>
      <w:szCs w:val="20"/>
      <w:lang w:eastAsia="ar-SA"/>
    </w:rPr>
  </w:style>
  <w:style w:type="paragraph" w:customStyle="1" w:styleId="NumPar4">
    <w:name w:val="NumPar 4"/>
    <w:basedOn w:val="Normalny"/>
    <w:next w:val="Text1"/>
    <w:pPr>
      <w:numPr>
        <w:ilvl w:val="3"/>
        <w:numId w:val="3"/>
      </w:numPr>
      <w:tabs>
        <w:tab w:val="left" w:pos="850"/>
      </w:tabs>
      <w:spacing w:before="120" w:after="120"/>
      <w:jc w:val="both"/>
    </w:pPr>
    <w:rPr>
      <w:rFonts w:eastAsia="Calibri"/>
      <w:szCs w:val="22"/>
      <w:lang w:eastAsia="en-GB"/>
    </w:rPr>
  </w:style>
  <w:style w:type="paragraph" w:customStyle="1" w:styleId="Point0">
    <w:name w:val="Point 0"/>
    <w:basedOn w:val="Normalny"/>
    <w:pPr>
      <w:spacing w:before="120" w:after="120"/>
      <w:ind w:left="850" w:hanging="850"/>
      <w:jc w:val="both"/>
    </w:pPr>
    <w:rPr>
      <w:rFonts w:eastAsia="Calibri"/>
      <w:szCs w:val="22"/>
      <w:lang w:eastAsia="en-GB"/>
    </w:rPr>
  </w:style>
  <w:style w:type="paragraph" w:customStyle="1" w:styleId="Nagwek10">
    <w:name w:val="Nagłówek1"/>
    <w:basedOn w:val="Normalny"/>
    <w:next w:val="Tekstpodstawowy"/>
    <w:pPr>
      <w:keepNext/>
      <w:suppressAutoHyphens/>
      <w:spacing w:before="240" w:after="120"/>
    </w:pPr>
    <w:rPr>
      <w:rFonts w:ascii="Arial" w:eastAsia="Arial Unicode MS" w:hAnsi="Arial" w:cs="Tahoma"/>
      <w:sz w:val="28"/>
      <w:szCs w:val="28"/>
      <w:lang w:eastAsia="ar-SA"/>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rFonts w:eastAsia="SimSun"/>
      <w:sz w:val="16"/>
      <w:szCs w:val="16"/>
    </w:rPr>
  </w:style>
  <w:style w:type="paragraph" w:customStyle="1" w:styleId="Akapitzlist1">
    <w:name w:val="Akapit z listą1"/>
    <w:basedOn w:val="Normalny"/>
    <w:uiPriority w:val="99"/>
    <w:pPr>
      <w:suppressAutoHyphens/>
      <w:spacing w:after="200" w:line="276" w:lineRule="auto"/>
      <w:ind w:left="720"/>
    </w:pPr>
    <w:rPr>
      <w:rFonts w:ascii="Calibri" w:eastAsia="SimSun" w:hAnsi="Calibri" w:cs="Calibri"/>
      <w:kern w:val="1"/>
      <w:sz w:val="22"/>
      <w:szCs w:val="22"/>
      <w:lang w:eastAsia="ar-SA"/>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eastAsia="SimSun"/>
      <w:b/>
      <w:bCs/>
      <w:color w:val="333333"/>
      <w:sz w:val="14"/>
      <w:szCs w:val="14"/>
    </w:rPr>
  </w:style>
  <w:style w:type="paragraph" w:customStyle="1" w:styleId="Liniapozioma">
    <w:name w:val="Linia pozioma"/>
    <w:basedOn w:val="Normalny"/>
    <w:next w:val="Tekstpodstawowy"/>
    <w:pPr>
      <w:suppressLineNumbers/>
      <w:pBdr>
        <w:bottom w:val="double" w:sz="0" w:space="0" w:color="808080"/>
      </w:pBdr>
      <w:suppressAutoHyphens/>
      <w:spacing w:after="283"/>
    </w:pPr>
    <w:rPr>
      <w:rFonts w:eastAsia="SimSun"/>
      <w:sz w:val="12"/>
      <w:szCs w:val="12"/>
      <w:lang w:eastAsia="ar-SA"/>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pacing w:before="100" w:beforeAutospacing="1" w:after="100" w:afterAutospacing="1"/>
      <w:jc w:val="center"/>
      <w:textAlignment w:val="center"/>
    </w:pPr>
    <w:rPr>
      <w:rFonts w:eastAsia="SimSun"/>
      <w:b/>
      <w:bCs/>
      <w:sz w:val="14"/>
      <w:szCs w:val="14"/>
    </w:rPr>
  </w:style>
  <w:style w:type="paragraph" w:customStyle="1" w:styleId="xl72">
    <w:name w:val="xl72"/>
    <w:basedOn w:val="Normalny"/>
    <w:pPr>
      <w:pBdr>
        <w:bottom w:val="single" w:sz="4" w:space="0" w:color="000000"/>
      </w:pBdr>
      <w:shd w:val="clear" w:color="FFFFFF" w:fill="FFFFFF"/>
      <w:spacing w:before="100" w:beforeAutospacing="1" w:after="100" w:afterAutospacing="1"/>
      <w:textAlignment w:val="center"/>
    </w:pPr>
    <w:rPr>
      <w:rFonts w:eastAsia="SimSun"/>
      <w:b/>
      <w:bCs/>
    </w:rPr>
  </w:style>
  <w:style w:type="paragraph" w:customStyle="1" w:styleId="SIWZtekst">
    <w:name w:val="SIWZ_tekst"/>
    <w:basedOn w:val="Normalny"/>
    <w:link w:val="SIWZtekstZnak"/>
    <w:pPr>
      <w:tabs>
        <w:tab w:val="left" w:pos="720"/>
      </w:tabs>
      <w:spacing w:before="240" w:line="360" w:lineRule="auto"/>
      <w:jc w:val="both"/>
    </w:pPr>
    <w:rPr>
      <w:rFonts w:ascii="Arial" w:eastAsia="SimSun" w:hAnsi="Arial" w:cs="Arial"/>
      <w:sz w:val="22"/>
      <w:szCs w:val="22"/>
      <w:lang w:eastAsia="ar-SA"/>
    </w:rPr>
  </w:style>
  <w:style w:type="paragraph" w:customStyle="1" w:styleId="Teksttreci1">
    <w:name w:val="Tekst treści1"/>
    <w:basedOn w:val="Normalny"/>
    <w:link w:val="Teksttreci"/>
    <w:pPr>
      <w:shd w:val="clear" w:color="auto" w:fill="FFFFFF"/>
      <w:spacing w:after="600" w:line="173" w:lineRule="exact"/>
      <w:ind w:hanging="420"/>
    </w:pPr>
    <w:rPr>
      <w:rFonts w:ascii="Century Gothic" w:eastAsia="SimSun" w:hAnsi="Century Gothic" w:cs="Century Gothic"/>
      <w:sz w:val="17"/>
      <w:szCs w:val="17"/>
    </w:rPr>
  </w:style>
  <w:style w:type="paragraph" w:customStyle="1" w:styleId="Style21">
    <w:name w:val="Style21"/>
    <w:basedOn w:val="Normalny"/>
    <w:uiPriority w:val="99"/>
    <w:pPr>
      <w:widowControl w:val="0"/>
      <w:autoSpaceDE w:val="0"/>
      <w:autoSpaceDN w:val="0"/>
      <w:adjustRightInd w:val="0"/>
      <w:spacing w:line="293" w:lineRule="exact"/>
      <w:jc w:val="center"/>
    </w:pPr>
    <w:rPr>
      <w:rFonts w:eastAsia="SimSun"/>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eastAsia="SimSun"/>
      <w:sz w:val="16"/>
      <w:szCs w:val="16"/>
    </w:rPr>
  </w:style>
  <w:style w:type="paragraph" w:customStyle="1" w:styleId="Style2">
    <w:name w:val="Style2"/>
    <w:basedOn w:val="Normalny"/>
    <w:uiPriority w:val="99"/>
    <w:pPr>
      <w:widowControl w:val="0"/>
      <w:autoSpaceDE w:val="0"/>
      <w:autoSpaceDN w:val="0"/>
      <w:adjustRightInd w:val="0"/>
    </w:pPr>
    <w:rPr>
      <w:rFonts w:eastAsia="SimSun"/>
    </w:rPr>
  </w:style>
  <w:style w:type="paragraph" w:styleId="Akapitzlist">
    <w:name w:val="List Paragraph"/>
    <w:basedOn w:val="Normalny"/>
    <w:uiPriority w:val="34"/>
    <w:qFormat/>
    <w:pPr>
      <w:suppressAutoHyphens/>
      <w:ind w:left="720"/>
      <w:contextualSpacing/>
    </w:pPr>
    <w:rPr>
      <w:rFonts w:eastAsia="SimSun"/>
      <w:sz w:val="20"/>
      <w:szCs w:val="20"/>
      <w:lang w:eastAsia="ar-SA"/>
    </w:rPr>
  </w:style>
  <w:style w:type="paragraph" w:customStyle="1" w:styleId="Tekstkomentarza1">
    <w:name w:val="Tekst komentarza1"/>
    <w:basedOn w:val="Normalny"/>
    <w:pPr>
      <w:suppressAutoHyphens/>
      <w:spacing w:after="200"/>
    </w:pPr>
    <w:rPr>
      <w:rFonts w:ascii="Calibri" w:eastAsia="Calibri" w:hAnsi="Calibri"/>
      <w:sz w:val="20"/>
      <w:szCs w:val="20"/>
      <w:lang w:eastAsia="ar-SA"/>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pacing w:before="100" w:beforeAutospacing="1" w:after="100" w:afterAutospacing="1"/>
      <w:jc w:val="center"/>
      <w:textAlignment w:val="center"/>
    </w:pPr>
    <w:rPr>
      <w:rFonts w:eastAsia="SimSun"/>
      <w:sz w:val="16"/>
      <w:szCs w:val="16"/>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rFonts w:eastAsia="SimSun"/>
      <w:sz w:val="16"/>
      <w:szCs w:val="16"/>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2119">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204243152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C5F67-6D2D-4824-ABC9-73DB2D1C5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9129</Words>
  <Characters>54778</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Jadwiga Długajczyk</cp:lastModifiedBy>
  <cp:revision>2</cp:revision>
  <cp:lastPrinted>2017-05-23T11:32:00Z</cp:lastPrinted>
  <dcterms:created xsi:type="dcterms:W3CDTF">2022-03-09T15:41:00Z</dcterms:created>
  <dcterms:modified xsi:type="dcterms:W3CDTF">2022-03-09T15:41:00Z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